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r w:rsidRPr="00093294">
              <w:t xml:space="preserve">IALA </w:t>
            </w:r>
            <w:r w:rsidR="009A1FCD" w:rsidRPr="00093294">
              <w:t>Model Course</w:t>
            </w:r>
          </w:p>
        </w:tc>
      </w:tr>
    </w:tbl>
    <w:p w14:paraId="06A8641F" w14:textId="77777777" w:rsidR="008972C3" w:rsidRPr="00093294" w:rsidRDefault="008972C3" w:rsidP="003274DB"/>
    <w:p w14:paraId="05159C42" w14:textId="77777777" w:rsidR="00D74AE1" w:rsidRPr="00093294" w:rsidRDefault="00D74AE1" w:rsidP="003274DB"/>
    <w:p w14:paraId="29183CC9" w14:textId="1E33BF23" w:rsidR="007B7FEC" w:rsidRPr="00093294" w:rsidRDefault="00DB0ABB" w:rsidP="007B7FEC">
      <w:pPr>
        <w:pStyle w:val="Documentnumber"/>
      </w:pPr>
      <w:r>
        <w:t>L</w:t>
      </w:r>
      <w:r w:rsidR="00397808">
        <w:t>2.2.5 &amp; 6</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2CCDBE6F" w14:textId="77777777" w:rsidR="00D47405" w:rsidRDefault="00D47405" w:rsidP="00D47405"/>
    <w:p w14:paraId="2ADC2C90" w14:textId="68C43BC9" w:rsidR="00913B44" w:rsidRPr="00397808" w:rsidRDefault="00DB0ABB" w:rsidP="00397808">
      <w:pPr>
        <w:pStyle w:val="Documentname"/>
        <w:rPr>
          <w:b/>
          <w:bCs/>
          <w:highlight w:val="yellow"/>
        </w:rPr>
      </w:pPr>
      <w:r>
        <w:t>Level 2</w:t>
      </w:r>
      <w:r w:rsidR="00380F03">
        <w:t xml:space="preserve"> - </w:t>
      </w:r>
      <w:r w:rsidR="00397808" w:rsidRPr="00397808">
        <w:rPr>
          <w:bCs/>
        </w:rPr>
        <w:t xml:space="preserve">Mains AC Utility Power Systems; </w:t>
      </w:r>
      <w:r w:rsidR="00397808" w:rsidRPr="00397808">
        <w:t>Diesel and Petrol Generators</w:t>
      </w:r>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Pr="00093294" w:rsidRDefault="00913B44" w:rsidP="00D74AE1"/>
    <w:p w14:paraId="4CD7CCC7" w14:textId="77777777" w:rsidR="00913B44" w:rsidRPr="00093294" w:rsidRDefault="00913B44"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Pr="00093294" w:rsidRDefault="00913B44"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Pr="00093294" w:rsidRDefault="00913B44"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64B832E1" w14:textId="77777777" w:rsidR="00D47405" w:rsidRPr="00093294" w:rsidRDefault="00D47405" w:rsidP="00D74AE1"/>
    <w:p w14:paraId="171E9DC9" w14:textId="77777777" w:rsidR="005C71FF" w:rsidRPr="00093294" w:rsidRDefault="005C71FF" w:rsidP="00D74AE1"/>
    <w:p w14:paraId="0C97DBF3" w14:textId="77777777" w:rsidR="00883AE3" w:rsidRPr="00093294" w:rsidRDefault="00883AE3" w:rsidP="00D74AE1"/>
    <w:p w14:paraId="38DDA809" w14:textId="14FAA28A" w:rsidR="00913B44" w:rsidRPr="00093294" w:rsidRDefault="00913B44" w:rsidP="00913B44">
      <w:pPr>
        <w:pStyle w:val="Editionnumber"/>
      </w:pPr>
      <w:r w:rsidRPr="00093294">
        <w:t xml:space="preserve">Edition </w:t>
      </w:r>
      <w:ins w:id="0" w:author="Seamus Doyle" w:date="2017-03-04T18:13:00Z">
        <w:r w:rsidR="0092505C">
          <w:t>2</w:t>
        </w:r>
      </w:ins>
      <w:del w:id="1" w:author="Seamus Doyle" w:date="2017-03-04T18:13:00Z">
        <w:r w:rsidR="00C67E3E" w:rsidRPr="00C67E3E" w:rsidDel="0092505C">
          <w:delText>1</w:delText>
        </w:r>
      </w:del>
      <w:r w:rsidRPr="00C67E3E">
        <w:t>.</w:t>
      </w:r>
      <w:r w:rsidR="00C67E3E">
        <w:t>0</w:t>
      </w:r>
    </w:p>
    <w:p w14:paraId="2A8421EF" w14:textId="775B8ACB" w:rsidR="00913B44" w:rsidRPr="00093294" w:rsidRDefault="009E417E" w:rsidP="005C71FF">
      <w:pPr>
        <w:pStyle w:val="Documentdate"/>
      </w:pPr>
      <w:del w:id="2" w:author="Seamus Doyle" w:date="2017-03-04T18:13:00Z">
        <w:r w:rsidDel="0092505C">
          <w:delText xml:space="preserve">December </w:delText>
        </w:r>
      </w:del>
      <w:ins w:id="3" w:author="Seamus Doyle" w:date="2017-03-04T18:13:00Z">
        <w:r w:rsidR="0092505C">
          <w:t>June</w:t>
        </w:r>
        <w:r w:rsidR="0092505C">
          <w:t xml:space="preserve"> </w:t>
        </w:r>
      </w:ins>
      <w:r>
        <w:t>201</w:t>
      </w:r>
      <w:ins w:id="4" w:author="Seamus Doyle" w:date="2017-03-04T18:13:00Z">
        <w:r w:rsidR="0092505C">
          <w:t>7</w:t>
        </w:r>
      </w:ins>
      <w:del w:id="5" w:author="Seamus Doyle" w:date="2017-03-04T18:13:00Z">
        <w:r w:rsidDel="0092505C">
          <w:delText>3</w:delText>
        </w:r>
      </w:del>
    </w:p>
    <w:p w14:paraId="2A169E4D"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26F955EF" w:rsidR="00380F03" w:rsidRPr="00093294" w:rsidRDefault="00380F03" w:rsidP="00914E26">
            <w:pPr>
              <w:pStyle w:val="Tabletext"/>
            </w:pPr>
          </w:p>
        </w:tc>
        <w:tc>
          <w:tcPr>
            <w:tcW w:w="3576" w:type="dxa"/>
            <w:vAlign w:val="center"/>
          </w:tcPr>
          <w:p w14:paraId="33E1F4F7" w14:textId="466277F5" w:rsidR="00380F03" w:rsidRPr="00093294" w:rsidRDefault="00380F03" w:rsidP="00914E26">
            <w:pPr>
              <w:pStyle w:val="Tabletext"/>
            </w:pPr>
          </w:p>
        </w:tc>
        <w:tc>
          <w:tcPr>
            <w:tcW w:w="5001" w:type="dxa"/>
            <w:vAlign w:val="center"/>
          </w:tcPr>
          <w:p w14:paraId="7E7F719B" w14:textId="4AA0CC71" w:rsidR="00380F03" w:rsidRPr="00093294" w:rsidRDefault="00380F03" w:rsidP="00914E26">
            <w:pPr>
              <w:pStyle w:val="Tabletext"/>
            </w:pPr>
          </w:p>
        </w:tc>
      </w:tr>
      <w:tr w:rsidR="00380F03" w:rsidRPr="00093294" w14:paraId="74473030" w14:textId="77777777" w:rsidTr="005E4659">
        <w:trPr>
          <w:trHeight w:val="851"/>
        </w:trPr>
        <w:tc>
          <w:tcPr>
            <w:tcW w:w="1908" w:type="dxa"/>
            <w:vAlign w:val="center"/>
          </w:tcPr>
          <w:p w14:paraId="0FF1F7E0" w14:textId="77777777" w:rsidR="00380F03" w:rsidRPr="00093294" w:rsidRDefault="00380F03" w:rsidP="00914E26">
            <w:pPr>
              <w:pStyle w:val="Tabletext"/>
            </w:pPr>
          </w:p>
        </w:tc>
        <w:tc>
          <w:tcPr>
            <w:tcW w:w="3576" w:type="dxa"/>
            <w:vAlign w:val="center"/>
          </w:tcPr>
          <w:p w14:paraId="50BEF835" w14:textId="77777777" w:rsidR="00380F03" w:rsidRPr="00093294" w:rsidRDefault="00380F03" w:rsidP="00914E26">
            <w:pPr>
              <w:pStyle w:val="Tabletext"/>
            </w:pPr>
          </w:p>
        </w:tc>
        <w:tc>
          <w:tcPr>
            <w:tcW w:w="5001" w:type="dxa"/>
            <w:vAlign w:val="center"/>
          </w:tcPr>
          <w:p w14:paraId="4944ED0F" w14:textId="77777777" w:rsidR="00380F03" w:rsidRPr="00093294" w:rsidRDefault="00380F03" w:rsidP="00914E26">
            <w:pPr>
              <w:pStyle w:val="Tabletext"/>
            </w:pPr>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6B170351" w14:textId="77777777" w:rsidR="005A3D74"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5A3D74" w:rsidRPr="00BE0D12">
        <w:t>PART 1</w:t>
      </w:r>
      <w:r w:rsidR="005A3D74">
        <w:t xml:space="preserve"> - </w:t>
      </w:r>
      <w:r w:rsidR="005A3D74" w:rsidRPr="00BE0D12">
        <w:t>COURSE OVERVIEW</w:t>
      </w:r>
      <w:r w:rsidR="005A3D74">
        <w:tab/>
      </w:r>
      <w:r w:rsidR="005A3D74">
        <w:fldChar w:fldCharType="begin"/>
      </w:r>
      <w:r w:rsidR="005A3D74">
        <w:instrText xml:space="preserve"> PAGEREF _Toc471299989 \h </w:instrText>
      </w:r>
      <w:r w:rsidR="005A3D74">
        <w:fldChar w:fldCharType="separate"/>
      </w:r>
      <w:r w:rsidR="005A3D74">
        <w:t>6</w:t>
      </w:r>
      <w:r w:rsidR="005A3D74">
        <w:fldChar w:fldCharType="end"/>
      </w:r>
    </w:p>
    <w:p w14:paraId="6CE72845" w14:textId="77777777" w:rsidR="005A3D74" w:rsidRDefault="005A3D74">
      <w:pPr>
        <w:pStyle w:val="TOC1"/>
        <w:rPr>
          <w:rFonts w:eastAsiaTheme="minorEastAsia"/>
          <w:b w:val="0"/>
          <w:color w:val="auto"/>
          <w:sz w:val="24"/>
          <w:szCs w:val="24"/>
          <w:lang w:eastAsia="en-GB"/>
        </w:rPr>
      </w:pPr>
      <w:r w:rsidRPr="00BE0D12">
        <w:t>1.</w:t>
      </w:r>
      <w:r>
        <w:rPr>
          <w:rFonts w:eastAsiaTheme="minorEastAsia"/>
          <w:b w:val="0"/>
          <w:color w:val="auto"/>
          <w:sz w:val="24"/>
          <w:szCs w:val="24"/>
          <w:lang w:eastAsia="en-GB"/>
        </w:rPr>
        <w:tab/>
      </w:r>
      <w:r>
        <w:t>SCOPE</w:t>
      </w:r>
      <w:r>
        <w:tab/>
      </w:r>
      <w:r>
        <w:fldChar w:fldCharType="begin"/>
      </w:r>
      <w:r>
        <w:instrText xml:space="preserve"> PAGEREF _Toc471299990 \h </w:instrText>
      </w:r>
      <w:r>
        <w:fldChar w:fldCharType="separate"/>
      </w:r>
      <w:r>
        <w:t>6</w:t>
      </w:r>
      <w:r>
        <w:fldChar w:fldCharType="end"/>
      </w:r>
    </w:p>
    <w:p w14:paraId="7B00C3FE" w14:textId="77777777" w:rsidR="005A3D74" w:rsidRDefault="005A3D74">
      <w:pPr>
        <w:pStyle w:val="TOC1"/>
        <w:rPr>
          <w:rFonts w:eastAsiaTheme="minorEastAsia"/>
          <w:b w:val="0"/>
          <w:color w:val="auto"/>
          <w:sz w:val="24"/>
          <w:szCs w:val="24"/>
          <w:lang w:eastAsia="en-GB"/>
        </w:rPr>
      </w:pPr>
      <w:r w:rsidRPr="00BE0D12">
        <w:t>2.</w:t>
      </w:r>
      <w:r>
        <w:rPr>
          <w:rFonts w:eastAsiaTheme="minorEastAsia"/>
          <w:b w:val="0"/>
          <w:color w:val="auto"/>
          <w:sz w:val="24"/>
          <w:szCs w:val="24"/>
          <w:lang w:eastAsia="en-GB"/>
        </w:rPr>
        <w:tab/>
      </w:r>
      <w:r w:rsidRPr="00BE0D12">
        <w:t>OBJECTIVE</w:t>
      </w:r>
      <w:r>
        <w:tab/>
      </w:r>
      <w:r>
        <w:fldChar w:fldCharType="begin"/>
      </w:r>
      <w:r>
        <w:instrText xml:space="preserve"> PAGEREF _Toc471299991 \h </w:instrText>
      </w:r>
      <w:r>
        <w:fldChar w:fldCharType="separate"/>
      </w:r>
      <w:r>
        <w:t>6</w:t>
      </w:r>
      <w:r>
        <w:fldChar w:fldCharType="end"/>
      </w:r>
    </w:p>
    <w:p w14:paraId="676BDAE3" w14:textId="77777777" w:rsidR="005A3D74" w:rsidRDefault="005A3D74">
      <w:pPr>
        <w:pStyle w:val="TOC1"/>
        <w:rPr>
          <w:rFonts w:eastAsiaTheme="minorEastAsia"/>
          <w:b w:val="0"/>
          <w:color w:val="auto"/>
          <w:sz w:val="24"/>
          <w:szCs w:val="24"/>
          <w:lang w:eastAsia="en-GB"/>
        </w:rPr>
      </w:pPr>
      <w:r w:rsidRPr="00BE0D12">
        <w:t>3.</w:t>
      </w:r>
      <w:r>
        <w:rPr>
          <w:rFonts w:eastAsiaTheme="minorEastAsia"/>
          <w:b w:val="0"/>
          <w:color w:val="auto"/>
          <w:sz w:val="24"/>
          <w:szCs w:val="24"/>
          <w:lang w:eastAsia="en-GB"/>
        </w:rPr>
        <w:tab/>
      </w:r>
      <w:r>
        <w:t>COURSE OUTLINE</w:t>
      </w:r>
      <w:r>
        <w:tab/>
      </w:r>
      <w:r>
        <w:fldChar w:fldCharType="begin"/>
      </w:r>
      <w:r>
        <w:instrText xml:space="preserve"> PAGEREF _Toc471299992 \h </w:instrText>
      </w:r>
      <w:r>
        <w:fldChar w:fldCharType="separate"/>
      </w:r>
      <w:r>
        <w:t>6</w:t>
      </w:r>
      <w:r>
        <w:fldChar w:fldCharType="end"/>
      </w:r>
    </w:p>
    <w:p w14:paraId="2FB91ACC" w14:textId="77777777" w:rsidR="005A3D74" w:rsidRDefault="005A3D74">
      <w:pPr>
        <w:pStyle w:val="TOC1"/>
        <w:rPr>
          <w:rFonts w:eastAsiaTheme="minorEastAsia"/>
          <w:b w:val="0"/>
          <w:color w:val="auto"/>
          <w:sz w:val="24"/>
          <w:szCs w:val="24"/>
          <w:lang w:eastAsia="en-GB"/>
        </w:rPr>
      </w:pPr>
      <w:r w:rsidRPr="00BE0D12">
        <w:t>4.</w:t>
      </w:r>
      <w:r>
        <w:rPr>
          <w:rFonts w:eastAsiaTheme="minorEastAsia"/>
          <w:b w:val="0"/>
          <w:color w:val="auto"/>
          <w:sz w:val="24"/>
          <w:szCs w:val="24"/>
          <w:lang w:eastAsia="en-GB"/>
        </w:rPr>
        <w:tab/>
      </w:r>
      <w:r>
        <w:t>TEACHING MODULES</w:t>
      </w:r>
      <w:r>
        <w:tab/>
      </w:r>
      <w:r>
        <w:fldChar w:fldCharType="begin"/>
      </w:r>
      <w:r>
        <w:instrText xml:space="preserve"> PAGEREF _Toc471299993 \h </w:instrText>
      </w:r>
      <w:r>
        <w:fldChar w:fldCharType="separate"/>
      </w:r>
      <w:r>
        <w:t>6</w:t>
      </w:r>
      <w:r>
        <w:fldChar w:fldCharType="end"/>
      </w:r>
    </w:p>
    <w:p w14:paraId="6B45BFE6" w14:textId="77777777" w:rsidR="005A3D74" w:rsidRDefault="005A3D74">
      <w:pPr>
        <w:pStyle w:val="TOC1"/>
        <w:rPr>
          <w:rFonts w:eastAsiaTheme="minorEastAsia"/>
          <w:b w:val="0"/>
          <w:color w:val="auto"/>
          <w:sz w:val="24"/>
          <w:szCs w:val="24"/>
          <w:lang w:eastAsia="en-GB"/>
        </w:rPr>
      </w:pPr>
      <w:r w:rsidRPr="00BE0D12">
        <w:t>5.</w:t>
      </w:r>
      <w:r>
        <w:rPr>
          <w:rFonts w:eastAsiaTheme="minorEastAsia"/>
          <w:b w:val="0"/>
          <w:color w:val="auto"/>
          <w:sz w:val="24"/>
          <w:szCs w:val="24"/>
          <w:lang w:eastAsia="en-GB"/>
        </w:rPr>
        <w:tab/>
      </w:r>
      <w:r>
        <w:t>SPECIFIC COURSE RELATED TEACHING AIDS</w:t>
      </w:r>
      <w:r>
        <w:tab/>
      </w:r>
      <w:r>
        <w:fldChar w:fldCharType="begin"/>
      </w:r>
      <w:r>
        <w:instrText xml:space="preserve"> PAGEREF _Toc471299994 \h </w:instrText>
      </w:r>
      <w:r>
        <w:fldChar w:fldCharType="separate"/>
      </w:r>
      <w:r>
        <w:t>7</w:t>
      </w:r>
      <w:r>
        <w:fldChar w:fldCharType="end"/>
      </w:r>
    </w:p>
    <w:p w14:paraId="6DDFD8CE" w14:textId="77777777" w:rsidR="005A3D74" w:rsidRDefault="005A3D74">
      <w:pPr>
        <w:pStyle w:val="TOC1"/>
        <w:rPr>
          <w:rFonts w:eastAsiaTheme="minorEastAsia"/>
          <w:b w:val="0"/>
          <w:color w:val="auto"/>
          <w:sz w:val="24"/>
          <w:szCs w:val="24"/>
          <w:lang w:eastAsia="en-GB"/>
        </w:rPr>
      </w:pPr>
      <w:r w:rsidRPr="00BE0D12">
        <w:t>6.</w:t>
      </w:r>
      <w:r>
        <w:rPr>
          <w:rFonts w:eastAsiaTheme="minorEastAsia"/>
          <w:b w:val="0"/>
          <w:color w:val="auto"/>
          <w:sz w:val="24"/>
          <w:szCs w:val="24"/>
          <w:lang w:eastAsia="en-GB"/>
        </w:rPr>
        <w:tab/>
      </w:r>
      <w:r>
        <w:t>ACRONYMS</w:t>
      </w:r>
      <w:r>
        <w:tab/>
      </w:r>
      <w:r>
        <w:fldChar w:fldCharType="begin"/>
      </w:r>
      <w:r>
        <w:instrText xml:space="preserve"> PAGEREF _Toc471299995 \h </w:instrText>
      </w:r>
      <w:r>
        <w:fldChar w:fldCharType="separate"/>
      </w:r>
      <w:r>
        <w:t>7</w:t>
      </w:r>
      <w:r>
        <w:fldChar w:fldCharType="end"/>
      </w:r>
    </w:p>
    <w:p w14:paraId="3F8D5996" w14:textId="77777777" w:rsidR="005A3D74" w:rsidRDefault="005A3D74">
      <w:pPr>
        <w:pStyle w:val="TOC1"/>
        <w:rPr>
          <w:rFonts w:eastAsiaTheme="minorEastAsia"/>
          <w:b w:val="0"/>
          <w:color w:val="auto"/>
          <w:sz w:val="24"/>
          <w:szCs w:val="24"/>
          <w:lang w:eastAsia="en-GB"/>
        </w:rPr>
      </w:pPr>
      <w:r w:rsidRPr="00BE0D12">
        <w:t>7.</w:t>
      </w:r>
      <w:r>
        <w:rPr>
          <w:rFonts w:eastAsiaTheme="minorEastAsia"/>
          <w:b w:val="0"/>
          <w:color w:val="auto"/>
          <w:sz w:val="24"/>
          <w:szCs w:val="24"/>
          <w:lang w:eastAsia="en-GB"/>
        </w:rPr>
        <w:tab/>
      </w:r>
      <w:r w:rsidRPr="00BE0D12">
        <w:t>DEFINITIONS</w:t>
      </w:r>
      <w:r>
        <w:tab/>
      </w:r>
      <w:r>
        <w:fldChar w:fldCharType="begin"/>
      </w:r>
      <w:r>
        <w:instrText xml:space="preserve"> PAGEREF _Toc471299996 \h </w:instrText>
      </w:r>
      <w:r>
        <w:fldChar w:fldCharType="separate"/>
      </w:r>
      <w:r>
        <w:t>7</w:t>
      </w:r>
      <w:r>
        <w:fldChar w:fldCharType="end"/>
      </w:r>
    </w:p>
    <w:p w14:paraId="2CB2A7FC" w14:textId="77777777" w:rsidR="005A3D74" w:rsidRDefault="005A3D74">
      <w:pPr>
        <w:pStyle w:val="TOC1"/>
        <w:rPr>
          <w:rFonts w:eastAsiaTheme="minorEastAsia"/>
          <w:b w:val="0"/>
          <w:color w:val="auto"/>
          <w:sz w:val="24"/>
          <w:szCs w:val="24"/>
          <w:lang w:eastAsia="en-GB"/>
        </w:rPr>
      </w:pPr>
      <w:r w:rsidRPr="00BE0D12">
        <w:t>8.</w:t>
      </w:r>
      <w:r>
        <w:rPr>
          <w:rFonts w:eastAsiaTheme="minorEastAsia"/>
          <w:b w:val="0"/>
          <w:color w:val="auto"/>
          <w:sz w:val="24"/>
          <w:szCs w:val="24"/>
          <w:lang w:eastAsia="en-GB"/>
        </w:rPr>
        <w:tab/>
      </w:r>
      <w:r>
        <w:t>REFERENCES</w:t>
      </w:r>
      <w:r>
        <w:tab/>
      </w:r>
      <w:r>
        <w:fldChar w:fldCharType="begin"/>
      </w:r>
      <w:r>
        <w:instrText xml:space="preserve"> PAGEREF _Toc471299997 \h </w:instrText>
      </w:r>
      <w:r>
        <w:fldChar w:fldCharType="separate"/>
      </w:r>
      <w:r>
        <w:t>7</w:t>
      </w:r>
      <w:r>
        <w:fldChar w:fldCharType="end"/>
      </w:r>
    </w:p>
    <w:p w14:paraId="5CE335E1" w14:textId="77777777" w:rsidR="005A3D74" w:rsidRDefault="005A3D74">
      <w:pPr>
        <w:pStyle w:val="TOC1"/>
        <w:rPr>
          <w:rFonts w:eastAsiaTheme="minorEastAsia"/>
          <w:b w:val="0"/>
          <w:color w:val="auto"/>
          <w:sz w:val="24"/>
          <w:szCs w:val="24"/>
          <w:lang w:eastAsia="en-GB"/>
        </w:rPr>
      </w:pPr>
      <w:r w:rsidRPr="00BE0D12">
        <w:t>PART 2</w:t>
      </w:r>
      <w:r>
        <w:t xml:space="preserve"> – TEACHING MODULES</w:t>
      </w:r>
      <w:r>
        <w:tab/>
      </w:r>
      <w:r>
        <w:fldChar w:fldCharType="begin"/>
      </w:r>
      <w:r>
        <w:instrText xml:space="preserve"> PAGEREF _Toc471299998 \h </w:instrText>
      </w:r>
      <w:r>
        <w:fldChar w:fldCharType="separate"/>
      </w:r>
      <w:r>
        <w:t>8</w:t>
      </w:r>
      <w:r>
        <w:fldChar w:fldCharType="end"/>
      </w:r>
    </w:p>
    <w:p w14:paraId="1396CF95" w14:textId="77777777" w:rsidR="005A3D74" w:rsidRDefault="005A3D74">
      <w:pPr>
        <w:pStyle w:val="TOC1"/>
        <w:rPr>
          <w:rFonts w:eastAsiaTheme="minorEastAsia"/>
          <w:b w:val="0"/>
          <w:color w:val="auto"/>
          <w:sz w:val="24"/>
          <w:szCs w:val="24"/>
          <w:lang w:eastAsia="en-GB"/>
        </w:rPr>
      </w:pPr>
      <w:r w:rsidRPr="00BE0D12">
        <w:t>1.</w:t>
      </w:r>
      <w:r>
        <w:rPr>
          <w:rFonts w:eastAsiaTheme="minorEastAsia"/>
          <w:b w:val="0"/>
          <w:color w:val="auto"/>
          <w:sz w:val="24"/>
          <w:szCs w:val="24"/>
          <w:lang w:eastAsia="en-GB"/>
        </w:rPr>
        <w:tab/>
      </w:r>
      <w:r>
        <w:t xml:space="preserve">MODULE 1 – </w:t>
      </w:r>
      <w:r w:rsidRPr="00BE0D12">
        <w:t>AN INTRODUCTION TO MAINS AC UTILITY POWER SOURCES</w:t>
      </w:r>
      <w:r>
        <w:tab/>
      </w:r>
      <w:r>
        <w:fldChar w:fldCharType="begin"/>
      </w:r>
      <w:r>
        <w:instrText xml:space="preserve"> PAGEREF _Toc471299999 \h </w:instrText>
      </w:r>
      <w:r>
        <w:fldChar w:fldCharType="separate"/>
      </w:r>
      <w:r>
        <w:t>8</w:t>
      </w:r>
      <w:r>
        <w:fldChar w:fldCharType="end"/>
      </w:r>
    </w:p>
    <w:p w14:paraId="1BA64E9D" w14:textId="77777777" w:rsidR="005A3D74" w:rsidRDefault="005A3D74">
      <w:pPr>
        <w:pStyle w:val="TOC2"/>
        <w:rPr>
          <w:rFonts w:eastAsiaTheme="minorEastAsia"/>
          <w:color w:val="auto"/>
          <w:sz w:val="24"/>
          <w:szCs w:val="24"/>
          <w:lang w:eastAsia="en-GB"/>
        </w:rPr>
      </w:pPr>
      <w:r w:rsidRPr="00BE0D12">
        <w:t>1.1.</w:t>
      </w:r>
      <w:r>
        <w:rPr>
          <w:rFonts w:eastAsiaTheme="minorEastAsia"/>
          <w:color w:val="auto"/>
          <w:sz w:val="24"/>
          <w:szCs w:val="24"/>
          <w:lang w:eastAsia="en-GB"/>
        </w:rPr>
        <w:tab/>
      </w:r>
      <w:r>
        <w:t>Scope</w:t>
      </w:r>
      <w:r>
        <w:tab/>
      </w:r>
      <w:r>
        <w:fldChar w:fldCharType="begin"/>
      </w:r>
      <w:r>
        <w:instrText xml:space="preserve"> PAGEREF _Toc471300000 \h </w:instrText>
      </w:r>
      <w:r>
        <w:fldChar w:fldCharType="separate"/>
      </w:r>
      <w:r>
        <w:t>8</w:t>
      </w:r>
      <w:r>
        <w:fldChar w:fldCharType="end"/>
      </w:r>
    </w:p>
    <w:p w14:paraId="56229B73" w14:textId="77777777" w:rsidR="005A3D74" w:rsidRDefault="005A3D74">
      <w:pPr>
        <w:pStyle w:val="TOC2"/>
        <w:rPr>
          <w:rFonts w:eastAsiaTheme="minorEastAsia"/>
          <w:color w:val="auto"/>
          <w:sz w:val="24"/>
          <w:szCs w:val="24"/>
          <w:lang w:eastAsia="en-GB"/>
        </w:rPr>
      </w:pPr>
      <w:r w:rsidRPr="00BE0D12">
        <w:t>1.2.</w:t>
      </w:r>
      <w:r>
        <w:rPr>
          <w:rFonts w:eastAsiaTheme="minorEastAsia"/>
          <w:color w:val="auto"/>
          <w:sz w:val="24"/>
          <w:szCs w:val="24"/>
          <w:lang w:eastAsia="en-GB"/>
        </w:rPr>
        <w:tab/>
      </w:r>
      <w:r>
        <w:t>Learning Objective</w:t>
      </w:r>
      <w:r>
        <w:tab/>
      </w:r>
      <w:r>
        <w:fldChar w:fldCharType="begin"/>
      </w:r>
      <w:r>
        <w:instrText xml:space="preserve"> PAGEREF _Toc471300001 \h </w:instrText>
      </w:r>
      <w:r>
        <w:fldChar w:fldCharType="separate"/>
      </w:r>
      <w:r>
        <w:t>8</w:t>
      </w:r>
      <w:r>
        <w:fldChar w:fldCharType="end"/>
      </w:r>
    </w:p>
    <w:p w14:paraId="08B27062" w14:textId="77777777" w:rsidR="005A3D74" w:rsidRDefault="005A3D74">
      <w:pPr>
        <w:pStyle w:val="TOC2"/>
        <w:rPr>
          <w:rFonts w:eastAsiaTheme="minorEastAsia"/>
          <w:color w:val="auto"/>
          <w:sz w:val="24"/>
          <w:szCs w:val="24"/>
          <w:lang w:eastAsia="en-GB"/>
        </w:rPr>
      </w:pPr>
      <w:r w:rsidRPr="00BE0D12">
        <w:t>1.3.</w:t>
      </w:r>
      <w:r>
        <w:rPr>
          <w:rFonts w:eastAsiaTheme="minorEastAsia"/>
          <w:color w:val="auto"/>
          <w:sz w:val="24"/>
          <w:szCs w:val="24"/>
          <w:lang w:eastAsia="en-GB"/>
        </w:rPr>
        <w:tab/>
      </w:r>
      <w:r>
        <w:t>Syllabus</w:t>
      </w:r>
      <w:r>
        <w:tab/>
      </w:r>
      <w:r>
        <w:fldChar w:fldCharType="begin"/>
      </w:r>
      <w:r>
        <w:instrText xml:space="preserve"> PAGEREF _Toc471300002 \h </w:instrText>
      </w:r>
      <w:r>
        <w:fldChar w:fldCharType="separate"/>
      </w:r>
      <w:r>
        <w:t>8</w:t>
      </w:r>
      <w:r>
        <w:fldChar w:fldCharType="end"/>
      </w:r>
    </w:p>
    <w:p w14:paraId="408E1EC4"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1.3.1.</w:t>
      </w:r>
      <w:r>
        <w:rPr>
          <w:rFonts w:eastAsiaTheme="minorEastAsia"/>
          <w:noProof/>
          <w:sz w:val="24"/>
          <w:szCs w:val="24"/>
          <w:lang w:eastAsia="en-GB"/>
        </w:rPr>
        <w:tab/>
      </w:r>
      <w:r>
        <w:rPr>
          <w:noProof/>
        </w:rPr>
        <w:t>Lesson 1 – Mains AC Power considerations</w:t>
      </w:r>
      <w:r>
        <w:rPr>
          <w:noProof/>
        </w:rPr>
        <w:tab/>
      </w:r>
      <w:r>
        <w:rPr>
          <w:noProof/>
        </w:rPr>
        <w:fldChar w:fldCharType="begin"/>
      </w:r>
      <w:r>
        <w:rPr>
          <w:noProof/>
        </w:rPr>
        <w:instrText xml:space="preserve"> PAGEREF _Toc471300003 \h </w:instrText>
      </w:r>
      <w:r>
        <w:rPr>
          <w:noProof/>
        </w:rPr>
      </w:r>
      <w:r>
        <w:rPr>
          <w:noProof/>
        </w:rPr>
        <w:fldChar w:fldCharType="separate"/>
      </w:r>
      <w:r>
        <w:rPr>
          <w:noProof/>
        </w:rPr>
        <w:t>8</w:t>
      </w:r>
      <w:r>
        <w:rPr>
          <w:noProof/>
        </w:rPr>
        <w:fldChar w:fldCharType="end"/>
      </w:r>
    </w:p>
    <w:p w14:paraId="273F23C4"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1.3.2.</w:t>
      </w:r>
      <w:r>
        <w:rPr>
          <w:rFonts w:eastAsiaTheme="minorEastAsia"/>
          <w:noProof/>
          <w:sz w:val="24"/>
          <w:szCs w:val="24"/>
          <w:lang w:eastAsia="en-GB"/>
        </w:rPr>
        <w:tab/>
      </w:r>
      <w:r>
        <w:rPr>
          <w:noProof/>
        </w:rPr>
        <w:t>Lesson 2 – Associated Equipment</w:t>
      </w:r>
      <w:r>
        <w:rPr>
          <w:noProof/>
        </w:rPr>
        <w:tab/>
      </w:r>
      <w:r>
        <w:rPr>
          <w:noProof/>
        </w:rPr>
        <w:fldChar w:fldCharType="begin"/>
      </w:r>
      <w:r>
        <w:rPr>
          <w:noProof/>
        </w:rPr>
        <w:instrText xml:space="preserve"> PAGEREF _Toc471300004 \h </w:instrText>
      </w:r>
      <w:r>
        <w:rPr>
          <w:noProof/>
        </w:rPr>
      </w:r>
      <w:r>
        <w:rPr>
          <w:noProof/>
        </w:rPr>
        <w:fldChar w:fldCharType="separate"/>
      </w:r>
      <w:r>
        <w:rPr>
          <w:noProof/>
        </w:rPr>
        <w:t>8</w:t>
      </w:r>
      <w:r>
        <w:rPr>
          <w:noProof/>
        </w:rPr>
        <w:fldChar w:fldCharType="end"/>
      </w:r>
    </w:p>
    <w:p w14:paraId="3C4BD285" w14:textId="77777777" w:rsidR="005A3D74" w:rsidRDefault="005A3D74">
      <w:pPr>
        <w:pStyle w:val="TOC1"/>
        <w:rPr>
          <w:rFonts w:eastAsiaTheme="minorEastAsia"/>
          <w:b w:val="0"/>
          <w:color w:val="auto"/>
          <w:sz w:val="24"/>
          <w:szCs w:val="24"/>
          <w:lang w:eastAsia="en-GB"/>
        </w:rPr>
      </w:pPr>
      <w:r w:rsidRPr="00BE0D12">
        <w:t>2.</w:t>
      </w:r>
      <w:r>
        <w:rPr>
          <w:rFonts w:eastAsiaTheme="minorEastAsia"/>
          <w:b w:val="0"/>
          <w:color w:val="auto"/>
          <w:sz w:val="24"/>
          <w:szCs w:val="24"/>
          <w:lang w:eastAsia="en-GB"/>
        </w:rPr>
        <w:tab/>
      </w:r>
      <w:r>
        <w:t xml:space="preserve">MODULE 2 – </w:t>
      </w:r>
      <w:r w:rsidRPr="00BE0D12">
        <w:t>AN INTRODUCTION TO DIESEL AND PETROL GENERATORS</w:t>
      </w:r>
      <w:r>
        <w:tab/>
      </w:r>
      <w:r>
        <w:fldChar w:fldCharType="begin"/>
      </w:r>
      <w:r>
        <w:instrText xml:space="preserve"> PAGEREF _Toc471300005 \h </w:instrText>
      </w:r>
      <w:r>
        <w:fldChar w:fldCharType="separate"/>
      </w:r>
      <w:r>
        <w:t>8</w:t>
      </w:r>
      <w:r>
        <w:fldChar w:fldCharType="end"/>
      </w:r>
    </w:p>
    <w:p w14:paraId="43D81A9F" w14:textId="77777777" w:rsidR="005A3D74" w:rsidRDefault="005A3D74">
      <w:pPr>
        <w:pStyle w:val="TOC2"/>
        <w:rPr>
          <w:rFonts w:eastAsiaTheme="minorEastAsia"/>
          <w:color w:val="auto"/>
          <w:sz w:val="24"/>
          <w:szCs w:val="24"/>
          <w:lang w:eastAsia="en-GB"/>
        </w:rPr>
      </w:pPr>
      <w:r w:rsidRPr="00BE0D12">
        <w:t>2.1.</w:t>
      </w:r>
      <w:r>
        <w:rPr>
          <w:rFonts w:eastAsiaTheme="minorEastAsia"/>
          <w:color w:val="auto"/>
          <w:sz w:val="24"/>
          <w:szCs w:val="24"/>
          <w:lang w:eastAsia="en-GB"/>
        </w:rPr>
        <w:tab/>
      </w:r>
      <w:r>
        <w:t>Scope</w:t>
      </w:r>
      <w:r>
        <w:tab/>
      </w:r>
      <w:r>
        <w:fldChar w:fldCharType="begin"/>
      </w:r>
      <w:r>
        <w:instrText xml:space="preserve"> PAGEREF _Toc471300006 \h </w:instrText>
      </w:r>
      <w:r>
        <w:fldChar w:fldCharType="separate"/>
      </w:r>
      <w:r>
        <w:t>8</w:t>
      </w:r>
      <w:r>
        <w:fldChar w:fldCharType="end"/>
      </w:r>
    </w:p>
    <w:p w14:paraId="54822B97" w14:textId="77777777" w:rsidR="005A3D74" w:rsidRDefault="005A3D74">
      <w:pPr>
        <w:pStyle w:val="TOC2"/>
        <w:rPr>
          <w:rFonts w:eastAsiaTheme="minorEastAsia"/>
          <w:color w:val="auto"/>
          <w:sz w:val="24"/>
          <w:szCs w:val="24"/>
          <w:lang w:eastAsia="en-GB"/>
        </w:rPr>
      </w:pPr>
      <w:r w:rsidRPr="00BE0D12">
        <w:t>2.2.</w:t>
      </w:r>
      <w:r>
        <w:rPr>
          <w:rFonts w:eastAsiaTheme="minorEastAsia"/>
          <w:color w:val="auto"/>
          <w:sz w:val="24"/>
          <w:szCs w:val="24"/>
          <w:lang w:eastAsia="en-GB"/>
        </w:rPr>
        <w:tab/>
      </w:r>
      <w:r>
        <w:t>Learning Objective</w:t>
      </w:r>
      <w:r>
        <w:tab/>
      </w:r>
      <w:r>
        <w:fldChar w:fldCharType="begin"/>
      </w:r>
      <w:r>
        <w:instrText xml:space="preserve"> PAGEREF _Toc471300007 \h </w:instrText>
      </w:r>
      <w:r>
        <w:fldChar w:fldCharType="separate"/>
      </w:r>
      <w:r>
        <w:t>8</w:t>
      </w:r>
      <w:r>
        <w:fldChar w:fldCharType="end"/>
      </w:r>
    </w:p>
    <w:p w14:paraId="20CF13ED" w14:textId="77777777" w:rsidR="005A3D74" w:rsidRDefault="005A3D74">
      <w:pPr>
        <w:pStyle w:val="TOC2"/>
        <w:rPr>
          <w:rFonts w:eastAsiaTheme="minorEastAsia"/>
          <w:color w:val="auto"/>
          <w:sz w:val="24"/>
          <w:szCs w:val="24"/>
          <w:lang w:eastAsia="en-GB"/>
        </w:rPr>
      </w:pPr>
      <w:r w:rsidRPr="00BE0D12">
        <w:t>2.3.</w:t>
      </w:r>
      <w:r>
        <w:rPr>
          <w:rFonts w:eastAsiaTheme="minorEastAsia"/>
          <w:color w:val="auto"/>
          <w:sz w:val="24"/>
          <w:szCs w:val="24"/>
          <w:lang w:eastAsia="en-GB"/>
        </w:rPr>
        <w:tab/>
      </w:r>
      <w:r>
        <w:t>Syllabus</w:t>
      </w:r>
      <w:r>
        <w:tab/>
      </w:r>
      <w:r>
        <w:fldChar w:fldCharType="begin"/>
      </w:r>
      <w:r>
        <w:instrText xml:space="preserve"> PAGEREF _Toc471300008 \h </w:instrText>
      </w:r>
      <w:r>
        <w:fldChar w:fldCharType="separate"/>
      </w:r>
      <w:r>
        <w:t>8</w:t>
      </w:r>
      <w:r>
        <w:fldChar w:fldCharType="end"/>
      </w:r>
    </w:p>
    <w:p w14:paraId="433C3D4B"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2.3.1.</w:t>
      </w:r>
      <w:r>
        <w:rPr>
          <w:rFonts w:eastAsiaTheme="minorEastAsia"/>
          <w:noProof/>
          <w:sz w:val="24"/>
          <w:szCs w:val="24"/>
          <w:lang w:eastAsia="en-GB"/>
        </w:rPr>
        <w:tab/>
      </w:r>
      <w:r>
        <w:rPr>
          <w:noProof/>
        </w:rPr>
        <w:t>Lesson 1 – Diesel Generators</w:t>
      </w:r>
      <w:r>
        <w:rPr>
          <w:noProof/>
        </w:rPr>
        <w:tab/>
      </w:r>
      <w:r>
        <w:rPr>
          <w:noProof/>
        </w:rPr>
        <w:fldChar w:fldCharType="begin"/>
      </w:r>
      <w:r>
        <w:rPr>
          <w:noProof/>
        </w:rPr>
        <w:instrText xml:space="preserve"> PAGEREF _Toc471300009 \h </w:instrText>
      </w:r>
      <w:r>
        <w:rPr>
          <w:noProof/>
        </w:rPr>
      </w:r>
      <w:r>
        <w:rPr>
          <w:noProof/>
        </w:rPr>
        <w:fldChar w:fldCharType="separate"/>
      </w:r>
      <w:r>
        <w:rPr>
          <w:noProof/>
        </w:rPr>
        <w:t>8</w:t>
      </w:r>
      <w:r>
        <w:rPr>
          <w:noProof/>
        </w:rPr>
        <w:fldChar w:fldCharType="end"/>
      </w:r>
    </w:p>
    <w:p w14:paraId="79084A0C"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2.3.2.</w:t>
      </w:r>
      <w:r>
        <w:rPr>
          <w:rFonts w:eastAsiaTheme="minorEastAsia"/>
          <w:noProof/>
          <w:sz w:val="24"/>
          <w:szCs w:val="24"/>
          <w:lang w:eastAsia="en-GB"/>
        </w:rPr>
        <w:tab/>
      </w:r>
      <w:r>
        <w:rPr>
          <w:noProof/>
        </w:rPr>
        <w:t>Lesson 2 - Petrol Generators</w:t>
      </w:r>
      <w:r>
        <w:rPr>
          <w:noProof/>
        </w:rPr>
        <w:tab/>
      </w:r>
      <w:r>
        <w:rPr>
          <w:noProof/>
        </w:rPr>
        <w:fldChar w:fldCharType="begin"/>
      </w:r>
      <w:r>
        <w:rPr>
          <w:noProof/>
        </w:rPr>
        <w:instrText xml:space="preserve"> PAGEREF _Toc471300010 \h </w:instrText>
      </w:r>
      <w:r>
        <w:rPr>
          <w:noProof/>
        </w:rPr>
      </w:r>
      <w:r>
        <w:rPr>
          <w:noProof/>
        </w:rPr>
        <w:fldChar w:fldCharType="separate"/>
      </w:r>
      <w:r>
        <w:rPr>
          <w:noProof/>
        </w:rPr>
        <w:t>9</w:t>
      </w:r>
      <w:r>
        <w:rPr>
          <w:noProof/>
        </w:rPr>
        <w:fldChar w:fldCharType="end"/>
      </w:r>
    </w:p>
    <w:p w14:paraId="4E0DAC77" w14:textId="77777777" w:rsidR="005A3D74" w:rsidRDefault="005A3D74">
      <w:pPr>
        <w:pStyle w:val="TOC1"/>
        <w:rPr>
          <w:rFonts w:eastAsiaTheme="minorEastAsia"/>
          <w:b w:val="0"/>
          <w:color w:val="auto"/>
          <w:sz w:val="24"/>
          <w:szCs w:val="24"/>
          <w:lang w:eastAsia="en-GB"/>
        </w:rPr>
      </w:pPr>
      <w:r w:rsidRPr="00BE0D12">
        <w:t>3.</w:t>
      </w:r>
      <w:r>
        <w:rPr>
          <w:rFonts w:eastAsiaTheme="minorEastAsia"/>
          <w:b w:val="0"/>
          <w:color w:val="auto"/>
          <w:sz w:val="24"/>
          <w:szCs w:val="24"/>
          <w:lang w:eastAsia="en-GB"/>
        </w:rPr>
        <w:tab/>
      </w:r>
      <w:r>
        <w:t xml:space="preserve">MODULE 3 – </w:t>
      </w:r>
      <w:r w:rsidRPr="00BE0D12">
        <w:t>TESTING MAINS AC POWER SUPPLIES</w:t>
      </w:r>
      <w:r>
        <w:tab/>
      </w:r>
      <w:r>
        <w:fldChar w:fldCharType="begin"/>
      </w:r>
      <w:r>
        <w:instrText xml:space="preserve"> PAGEREF _Toc471300011 \h </w:instrText>
      </w:r>
      <w:r>
        <w:fldChar w:fldCharType="separate"/>
      </w:r>
      <w:r>
        <w:t>9</w:t>
      </w:r>
      <w:r>
        <w:fldChar w:fldCharType="end"/>
      </w:r>
    </w:p>
    <w:p w14:paraId="7D9E1FAD" w14:textId="77777777" w:rsidR="005A3D74" w:rsidRDefault="005A3D74">
      <w:pPr>
        <w:pStyle w:val="TOC2"/>
        <w:rPr>
          <w:rFonts w:eastAsiaTheme="minorEastAsia"/>
          <w:color w:val="auto"/>
          <w:sz w:val="24"/>
          <w:szCs w:val="24"/>
          <w:lang w:eastAsia="en-GB"/>
        </w:rPr>
      </w:pPr>
      <w:r w:rsidRPr="00BE0D12">
        <w:t>3.1.</w:t>
      </w:r>
      <w:r>
        <w:rPr>
          <w:rFonts w:eastAsiaTheme="minorEastAsia"/>
          <w:color w:val="auto"/>
          <w:sz w:val="24"/>
          <w:szCs w:val="24"/>
          <w:lang w:eastAsia="en-GB"/>
        </w:rPr>
        <w:tab/>
      </w:r>
      <w:r>
        <w:t>Scope</w:t>
      </w:r>
      <w:r>
        <w:tab/>
      </w:r>
      <w:r>
        <w:fldChar w:fldCharType="begin"/>
      </w:r>
      <w:r>
        <w:instrText xml:space="preserve"> PAGEREF _Toc471300012 \h </w:instrText>
      </w:r>
      <w:r>
        <w:fldChar w:fldCharType="separate"/>
      </w:r>
      <w:r>
        <w:t>9</w:t>
      </w:r>
      <w:r>
        <w:fldChar w:fldCharType="end"/>
      </w:r>
    </w:p>
    <w:p w14:paraId="363236DF" w14:textId="77777777" w:rsidR="005A3D74" w:rsidRDefault="005A3D74">
      <w:pPr>
        <w:pStyle w:val="TOC2"/>
        <w:rPr>
          <w:rFonts w:eastAsiaTheme="minorEastAsia"/>
          <w:color w:val="auto"/>
          <w:sz w:val="24"/>
          <w:szCs w:val="24"/>
          <w:lang w:eastAsia="en-GB"/>
        </w:rPr>
      </w:pPr>
      <w:r w:rsidRPr="00BE0D12">
        <w:t>3.2.</w:t>
      </w:r>
      <w:r>
        <w:rPr>
          <w:rFonts w:eastAsiaTheme="minorEastAsia"/>
          <w:color w:val="auto"/>
          <w:sz w:val="24"/>
          <w:szCs w:val="24"/>
          <w:lang w:eastAsia="en-GB"/>
        </w:rPr>
        <w:tab/>
      </w:r>
      <w:r>
        <w:t>Learning Objective</w:t>
      </w:r>
      <w:r>
        <w:tab/>
      </w:r>
      <w:r>
        <w:fldChar w:fldCharType="begin"/>
      </w:r>
      <w:r>
        <w:instrText xml:space="preserve"> PAGEREF _Toc471300013 \h </w:instrText>
      </w:r>
      <w:r>
        <w:fldChar w:fldCharType="separate"/>
      </w:r>
      <w:r>
        <w:t>9</w:t>
      </w:r>
      <w:r>
        <w:fldChar w:fldCharType="end"/>
      </w:r>
    </w:p>
    <w:p w14:paraId="3F6FC8C7" w14:textId="77777777" w:rsidR="005A3D74" w:rsidRDefault="005A3D74">
      <w:pPr>
        <w:pStyle w:val="TOC2"/>
        <w:rPr>
          <w:rFonts w:eastAsiaTheme="minorEastAsia"/>
          <w:color w:val="auto"/>
          <w:sz w:val="24"/>
          <w:szCs w:val="24"/>
          <w:lang w:eastAsia="en-GB"/>
        </w:rPr>
      </w:pPr>
      <w:r w:rsidRPr="00BE0D12">
        <w:t>3.3.</w:t>
      </w:r>
      <w:r>
        <w:rPr>
          <w:rFonts w:eastAsiaTheme="minorEastAsia"/>
          <w:color w:val="auto"/>
          <w:sz w:val="24"/>
          <w:szCs w:val="24"/>
          <w:lang w:eastAsia="en-GB"/>
        </w:rPr>
        <w:tab/>
      </w:r>
      <w:r>
        <w:t>Syllabus</w:t>
      </w:r>
      <w:r>
        <w:tab/>
      </w:r>
      <w:r>
        <w:fldChar w:fldCharType="begin"/>
      </w:r>
      <w:r>
        <w:instrText xml:space="preserve"> PAGEREF _Toc471300014 \h </w:instrText>
      </w:r>
      <w:r>
        <w:fldChar w:fldCharType="separate"/>
      </w:r>
      <w:r>
        <w:t>9</w:t>
      </w:r>
      <w:r>
        <w:fldChar w:fldCharType="end"/>
      </w:r>
    </w:p>
    <w:p w14:paraId="3E7643DF"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3.3.1.</w:t>
      </w:r>
      <w:r>
        <w:rPr>
          <w:rFonts w:eastAsiaTheme="minorEastAsia"/>
          <w:noProof/>
          <w:sz w:val="24"/>
          <w:szCs w:val="24"/>
          <w:lang w:eastAsia="en-GB"/>
        </w:rPr>
        <w:tab/>
      </w:r>
      <w:r>
        <w:rPr>
          <w:noProof/>
        </w:rPr>
        <w:t>Lesson 1 – Practical Electrical Safety</w:t>
      </w:r>
      <w:r>
        <w:rPr>
          <w:noProof/>
        </w:rPr>
        <w:tab/>
      </w:r>
      <w:r>
        <w:rPr>
          <w:noProof/>
        </w:rPr>
        <w:fldChar w:fldCharType="begin"/>
      </w:r>
      <w:r>
        <w:rPr>
          <w:noProof/>
        </w:rPr>
        <w:instrText xml:space="preserve"> PAGEREF _Toc471300015 \h </w:instrText>
      </w:r>
      <w:r>
        <w:rPr>
          <w:noProof/>
        </w:rPr>
      </w:r>
      <w:r>
        <w:rPr>
          <w:noProof/>
        </w:rPr>
        <w:fldChar w:fldCharType="separate"/>
      </w:r>
      <w:r>
        <w:rPr>
          <w:noProof/>
        </w:rPr>
        <w:t>9</w:t>
      </w:r>
      <w:r>
        <w:rPr>
          <w:noProof/>
        </w:rPr>
        <w:fldChar w:fldCharType="end"/>
      </w:r>
    </w:p>
    <w:p w14:paraId="5A16AA16"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3.3.2.</w:t>
      </w:r>
      <w:r>
        <w:rPr>
          <w:rFonts w:eastAsiaTheme="minorEastAsia"/>
          <w:noProof/>
          <w:sz w:val="24"/>
          <w:szCs w:val="24"/>
          <w:lang w:eastAsia="en-GB"/>
        </w:rPr>
        <w:tab/>
      </w:r>
      <w:r>
        <w:rPr>
          <w:noProof/>
        </w:rPr>
        <w:t>Lesson 2 - Practical Electrical Testing</w:t>
      </w:r>
      <w:r>
        <w:rPr>
          <w:noProof/>
        </w:rPr>
        <w:tab/>
      </w:r>
      <w:r>
        <w:rPr>
          <w:noProof/>
        </w:rPr>
        <w:fldChar w:fldCharType="begin"/>
      </w:r>
      <w:r>
        <w:rPr>
          <w:noProof/>
        </w:rPr>
        <w:instrText xml:space="preserve"> PAGEREF _Toc471300016 \h </w:instrText>
      </w:r>
      <w:r>
        <w:rPr>
          <w:noProof/>
        </w:rPr>
      </w:r>
      <w:r>
        <w:rPr>
          <w:noProof/>
        </w:rPr>
        <w:fldChar w:fldCharType="separate"/>
      </w:r>
      <w:r>
        <w:rPr>
          <w:noProof/>
        </w:rPr>
        <w:t>9</w:t>
      </w:r>
      <w:r>
        <w:rPr>
          <w:noProof/>
        </w:rPr>
        <w:fldChar w:fldCharType="end"/>
      </w:r>
    </w:p>
    <w:p w14:paraId="3287F34C" w14:textId="77777777" w:rsidR="005A3D74" w:rsidRDefault="005A3D74">
      <w:pPr>
        <w:pStyle w:val="TOC1"/>
        <w:rPr>
          <w:rFonts w:eastAsiaTheme="minorEastAsia"/>
          <w:b w:val="0"/>
          <w:color w:val="auto"/>
          <w:sz w:val="24"/>
          <w:szCs w:val="24"/>
          <w:lang w:eastAsia="en-GB"/>
        </w:rPr>
      </w:pPr>
      <w:r w:rsidRPr="00BE0D12">
        <w:t>4.</w:t>
      </w:r>
      <w:r>
        <w:rPr>
          <w:rFonts w:eastAsiaTheme="minorEastAsia"/>
          <w:b w:val="0"/>
          <w:color w:val="auto"/>
          <w:sz w:val="24"/>
          <w:szCs w:val="24"/>
          <w:lang w:eastAsia="en-GB"/>
        </w:rPr>
        <w:tab/>
      </w:r>
      <w:r>
        <w:t xml:space="preserve">MODULE 4 – </w:t>
      </w:r>
      <w:r w:rsidRPr="00BE0D12">
        <w:t>DIESEL AND PETROL GENERATORS</w:t>
      </w:r>
      <w:r>
        <w:tab/>
      </w:r>
      <w:r>
        <w:fldChar w:fldCharType="begin"/>
      </w:r>
      <w:r>
        <w:instrText xml:space="preserve"> PAGEREF _Toc471300017 \h </w:instrText>
      </w:r>
      <w:r>
        <w:fldChar w:fldCharType="separate"/>
      </w:r>
      <w:r>
        <w:t>9</w:t>
      </w:r>
      <w:r>
        <w:fldChar w:fldCharType="end"/>
      </w:r>
    </w:p>
    <w:p w14:paraId="248D7444" w14:textId="77777777" w:rsidR="005A3D74" w:rsidRDefault="005A3D74">
      <w:pPr>
        <w:pStyle w:val="TOC2"/>
        <w:rPr>
          <w:rFonts w:eastAsiaTheme="minorEastAsia"/>
          <w:color w:val="auto"/>
          <w:sz w:val="24"/>
          <w:szCs w:val="24"/>
          <w:lang w:eastAsia="en-GB"/>
        </w:rPr>
      </w:pPr>
      <w:r w:rsidRPr="00BE0D12">
        <w:t>4.1.</w:t>
      </w:r>
      <w:r>
        <w:rPr>
          <w:rFonts w:eastAsiaTheme="minorEastAsia"/>
          <w:color w:val="auto"/>
          <w:sz w:val="24"/>
          <w:szCs w:val="24"/>
          <w:lang w:eastAsia="en-GB"/>
        </w:rPr>
        <w:tab/>
      </w:r>
      <w:r>
        <w:t>Scope</w:t>
      </w:r>
      <w:r>
        <w:tab/>
      </w:r>
      <w:r>
        <w:fldChar w:fldCharType="begin"/>
      </w:r>
      <w:r>
        <w:instrText xml:space="preserve"> PAGEREF _Toc471300018 \h </w:instrText>
      </w:r>
      <w:r>
        <w:fldChar w:fldCharType="separate"/>
      </w:r>
      <w:r>
        <w:t>9</w:t>
      </w:r>
      <w:r>
        <w:fldChar w:fldCharType="end"/>
      </w:r>
    </w:p>
    <w:p w14:paraId="61B21D62" w14:textId="77777777" w:rsidR="005A3D74" w:rsidRDefault="005A3D74">
      <w:pPr>
        <w:pStyle w:val="TOC2"/>
        <w:rPr>
          <w:rFonts w:eastAsiaTheme="minorEastAsia"/>
          <w:color w:val="auto"/>
          <w:sz w:val="24"/>
          <w:szCs w:val="24"/>
          <w:lang w:eastAsia="en-GB"/>
        </w:rPr>
      </w:pPr>
      <w:r w:rsidRPr="00BE0D12">
        <w:t>4.2.</w:t>
      </w:r>
      <w:r>
        <w:rPr>
          <w:rFonts w:eastAsiaTheme="minorEastAsia"/>
          <w:color w:val="auto"/>
          <w:sz w:val="24"/>
          <w:szCs w:val="24"/>
          <w:lang w:eastAsia="en-GB"/>
        </w:rPr>
        <w:tab/>
      </w:r>
      <w:r>
        <w:t>Learning Objective</w:t>
      </w:r>
      <w:r>
        <w:tab/>
      </w:r>
      <w:r>
        <w:fldChar w:fldCharType="begin"/>
      </w:r>
      <w:r>
        <w:instrText xml:space="preserve"> PAGEREF _Toc471300019 \h </w:instrText>
      </w:r>
      <w:r>
        <w:fldChar w:fldCharType="separate"/>
      </w:r>
      <w:r>
        <w:t>9</w:t>
      </w:r>
      <w:r>
        <w:fldChar w:fldCharType="end"/>
      </w:r>
    </w:p>
    <w:p w14:paraId="091E19CA" w14:textId="77777777" w:rsidR="005A3D74" w:rsidRDefault="005A3D74">
      <w:pPr>
        <w:pStyle w:val="TOC2"/>
        <w:rPr>
          <w:rFonts w:eastAsiaTheme="minorEastAsia"/>
          <w:color w:val="auto"/>
          <w:sz w:val="24"/>
          <w:szCs w:val="24"/>
          <w:lang w:eastAsia="en-GB"/>
        </w:rPr>
      </w:pPr>
      <w:r w:rsidRPr="00BE0D12">
        <w:t>4.3.</w:t>
      </w:r>
      <w:r>
        <w:rPr>
          <w:rFonts w:eastAsiaTheme="minorEastAsia"/>
          <w:color w:val="auto"/>
          <w:sz w:val="24"/>
          <w:szCs w:val="24"/>
          <w:lang w:eastAsia="en-GB"/>
        </w:rPr>
        <w:tab/>
      </w:r>
      <w:r>
        <w:t>Syllabus</w:t>
      </w:r>
      <w:r>
        <w:tab/>
      </w:r>
      <w:r>
        <w:fldChar w:fldCharType="begin"/>
      </w:r>
      <w:r>
        <w:instrText xml:space="preserve"> PAGEREF _Toc471300020 \h </w:instrText>
      </w:r>
      <w:r>
        <w:fldChar w:fldCharType="separate"/>
      </w:r>
      <w:r>
        <w:t>10</w:t>
      </w:r>
      <w:r>
        <w:fldChar w:fldCharType="end"/>
      </w:r>
    </w:p>
    <w:p w14:paraId="62CFFE0C"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4.3.1.</w:t>
      </w:r>
      <w:r>
        <w:rPr>
          <w:rFonts w:eastAsiaTheme="minorEastAsia"/>
          <w:noProof/>
          <w:sz w:val="24"/>
          <w:szCs w:val="24"/>
          <w:lang w:eastAsia="en-GB"/>
        </w:rPr>
        <w:tab/>
      </w:r>
      <w:r>
        <w:rPr>
          <w:noProof/>
        </w:rPr>
        <w:t>Lesson 1 – Practical Tests of Electrical Supply from an installed Generator</w:t>
      </w:r>
      <w:r>
        <w:rPr>
          <w:noProof/>
        </w:rPr>
        <w:tab/>
      </w:r>
      <w:r>
        <w:rPr>
          <w:noProof/>
        </w:rPr>
        <w:fldChar w:fldCharType="begin"/>
      </w:r>
      <w:r>
        <w:rPr>
          <w:noProof/>
        </w:rPr>
        <w:instrText xml:space="preserve"> PAGEREF _Toc471300021 \h </w:instrText>
      </w:r>
      <w:r>
        <w:rPr>
          <w:noProof/>
        </w:rPr>
      </w:r>
      <w:r>
        <w:rPr>
          <w:noProof/>
        </w:rPr>
        <w:fldChar w:fldCharType="separate"/>
      </w:r>
      <w:r>
        <w:rPr>
          <w:noProof/>
        </w:rPr>
        <w:t>10</w:t>
      </w:r>
      <w:r>
        <w:rPr>
          <w:noProof/>
        </w:rPr>
        <w:fldChar w:fldCharType="end"/>
      </w:r>
    </w:p>
    <w:p w14:paraId="6051FDE1" w14:textId="77777777" w:rsidR="005A3D74" w:rsidRDefault="005A3D74">
      <w:pPr>
        <w:pStyle w:val="TOC3"/>
        <w:tabs>
          <w:tab w:val="left" w:pos="1134"/>
          <w:tab w:val="right" w:leader="dot" w:pos="10195"/>
        </w:tabs>
        <w:rPr>
          <w:rFonts w:eastAsiaTheme="minorEastAsia"/>
          <w:noProof/>
          <w:sz w:val="24"/>
          <w:szCs w:val="24"/>
          <w:lang w:eastAsia="en-GB"/>
        </w:rPr>
      </w:pPr>
      <w:r w:rsidRPr="00BE0D12">
        <w:rPr>
          <w:noProof/>
        </w:rPr>
        <w:t>4.3.2.</w:t>
      </w:r>
      <w:r>
        <w:rPr>
          <w:rFonts w:eastAsiaTheme="minorEastAsia"/>
          <w:noProof/>
          <w:sz w:val="24"/>
          <w:szCs w:val="24"/>
          <w:lang w:eastAsia="en-GB"/>
        </w:rPr>
        <w:tab/>
      </w:r>
      <w:r>
        <w:rPr>
          <w:noProof/>
        </w:rPr>
        <w:t>Lesson 2 - Practical Tests of Electrical Supply from a portable Generator</w:t>
      </w:r>
      <w:r>
        <w:rPr>
          <w:noProof/>
        </w:rPr>
        <w:tab/>
      </w:r>
      <w:r>
        <w:rPr>
          <w:noProof/>
        </w:rPr>
        <w:fldChar w:fldCharType="begin"/>
      </w:r>
      <w:r>
        <w:rPr>
          <w:noProof/>
        </w:rPr>
        <w:instrText xml:space="preserve"> PAGEREF _Toc471300022 \h </w:instrText>
      </w:r>
      <w:r>
        <w:rPr>
          <w:noProof/>
        </w:rPr>
      </w:r>
      <w:r>
        <w:rPr>
          <w:noProof/>
        </w:rPr>
        <w:fldChar w:fldCharType="separate"/>
      </w:r>
      <w:r>
        <w:rPr>
          <w:noProof/>
        </w:rPr>
        <w:t>10</w:t>
      </w:r>
      <w:r>
        <w:rPr>
          <w:noProof/>
        </w:rPr>
        <w:fldChar w:fldCharType="end"/>
      </w:r>
    </w:p>
    <w:p w14:paraId="448593AE" w14:textId="77777777" w:rsidR="005A3D74" w:rsidRDefault="005A3D74">
      <w:pPr>
        <w:pStyle w:val="TOC1"/>
        <w:rPr>
          <w:rFonts w:eastAsiaTheme="minorEastAsia"/>
          <w:b w:val="0"/>
          <w:color w:val="auto"/>
          <w:sz w:val="24"/>
          <w:szCs w:val="24"/>
          <w:lang w:eastAsia="en-GB"/>
        </w:rPr>
      </w:pPr>
      <w:r w:rsidRPr="00BE0D12">
        <w:t>5.</w:t>
      </w:r>
      <w:r>
        <w:rPr>
          <w:rFonts w:eastAsiaTheme="minorEastAsia"/>
          <w:b w:val="0"/>
          <w:color w:val="auto"/>
          <w:sz w:val="24"/>
          <w:szCs w:val="24"/>
          <w:lang w:eastAsia="en-GB"/>
        </w:rPr>
        <w:tab/>
      </w:r>
      <w:r>
        <w:t>ASSESSMENT</w:t>
      </w:r>
      <w:r>
        <w:tab/>
      </w:r>
      <w:r>
        <w:fldChar w:fldCharType="begin"/>
      </w:r>
      <w:r>
        <w:instrText xml:space="preserve"> PAGEREF _Toc471300023 \h </w:instrText>
      </w:r>
      <w:r>
        <w:fldChar w:fldCharType="separate"/>
      </w:r>
      <w:r>
        <w:t>10</w:t>
      </w:r>
      <w: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44AB683F" w14:textId="77777777" w:rsidR="00233FEB" w:rsidRDefault="00233FEB">
      <w:pPr>
        <w:spacing w:after="200" w:line="276" w:lineRule="auto"/>
        <w:rPr>
          <w:b/>
          <w:color w:val="009FE3" w:themeColor="accent2"/>
          <w:sz w:val="40"/>
          <w:szCs w:val="40"/>
        </w:rPr>
      </w:pPr>
      <w:r>
        <w:br w:type="page"/>
      </w:r>
    </w:p>
    <w:p w14:paraId="01C7B210" w14:textId="59419985" w:rsidR="00D36983" w:rsidRPr="00093294" w:rsidRDefault="00D36983" w:rsidP="00D36983">
      <w:pPr>
        <w:pStyle w:val="ListofFigures"/>
      </w:pPr>
      <w:r w:rsidRPr="00093294">
        <w:lastRenderedPageBreak/>
        <w:t>List of Tables</w:t>
      </w:r>
    </w:p>
    <w:p w14:paraId="40FD8770" w14:textId="77777777" w:rsidR="00233FEB"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233FEB">
        <w:rPr>
          <w:noProof/>
        </w:rPr>
        <w:t>Table 1</w:t>
      </w:r>
      <w:r w:rsidR="00233FEB">
        <w:rPr>
          <w:rFonts w:eastAsiaTheme="minorEastAsia"/>
          <w:i w:val="0"/>
          <w:noProof/>
          <w:sz w:val="24"/>
          <w:szCs w:val="24"/>
          <w:lang w:eastAsia="en-GB"/>
        </w:rPr>
        <w:tab/>
      </w:r>
      <w:r w:rsidR="00233FEB">
        <w:rPr>
          <w:noProof/>
        </w:rPr>
        <w:t>Table of Teaching Modules</w:t>
      </w:r>
      <w:r w:rsidR="00233FEB">
        <w:rPr>
          <w:noProof/>
        </w:rPr>
        <w:tab/>
      </w:r>
      <w:r w:rsidR="00233FEB">
        <w:rPr>
          <w:noProof/>
        </w:rPr>
        <w:fldChar w:fldCharType="begin"/>
      </w:r>
      <w:r w:rsidR="00233FEB">
        <w:rPr>
          <w:noProof/>
        </w:rPr>
        <w:instrText xml:space="preserve"> PAGEREF _Toc471299897 \h </w:instrText>
      </w:r>
      <w:r w:rsidR="00233FEB">
        <w:rPr>
          <w:noProof/>
        </w:rPr>
      </w:r>
      <w:r w:rsidR="00233FEB">
        <w:rPr>
          <w:noProof/>
        </w:rPr>
        <w:fldChar w:fldCharType="separate"/>
      </w:r>
      <w:r w:rsidR="00233FEB">
        <w:rPr>
          <w:noProof/>
        </w:rPr>
        <w:t>6</w:t>
      </w:r>
      <w:r w:rsidR="00233FEB">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7" w:name="_Toc419881195"/>
      <w:r w:rsidRPr="00093294">
        <w:lastRenderedPageBreak/>
        <w:t>FOREWORD</w:t>
      </w:r>
      <w:bookmarkEnd w:id="7"/>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2D1810E"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7A50D192" w14:textId="78DB0745"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w:t>
      </w:r>
      <w:ins w:id="8" w:author="Seamus Doyle" w:date="2017-03-04T18:14:00Z">
        <w:r w:rsidR="0092505C">
          <w:rPr>
            <w:rFonts w:cs="Arial"/>
            <w:lang w:eastAsia="de-DE"/>
          </w:rPr>
          <w:t>-</w:t>
        </w:r>
      </w:ins>
      <w:del w:id="9" w:author="Seamus Doyle" w:date="2017-03-04T18:14:00Z">
        <w:r w:rsidRPr="00933831" w:rsidDel="0092505C">
          <w:rPr>
            <w:rFonts w:cs="Arial"/>
            <w:lang w:eastAsia="de-DE"/>
          </w:rPr>
          <w:delText xml:space="preserve"> </w:delText>
        </w:r>
      </w:del>
      <w:r w:rsidRPr="00933831">
        <w:rPr>
          <w:rFonts w:cs="Arial"/>
          <w:lang w:eastAsia="de-DE"/>
        </w:rPr>
        <w:t>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31943B28"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1EAE4008"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1DDB25DC" w14:textId="77777777" w:rsidR="00465491" w:rsidRPr="00093294" w:rsidRDefault="00465491" w:rsidP="00AC1940">
      <w:pPr>
        <w:pStyle w:val="BodyText"/>
        <w:tabs>
          <w:tab w:val="left" w:pos="6521"/>
          <w:tab w:val="left" w:pos="7513"/>
        </w:tabs>
      </w:pPr>
      <w:r w:rsidRPr="00093294">
        <w:br w:type="page"/>
      </w:r>
    </w:p>
    <w:p w14:paraId="7B48302D" w14:textId="77777777" w:rsidR="00465491" w:rsidRPr="00093294" w:rsidRDefault="00513460" w:rsidP="00513460">
      <w:pPr>
        <w:pStyle w:val="Part"/>
      </w:pPr>
      <w:bookmarkStart w:id="10" w:name="_Toc442348085"/>
      <w:bookmarkStart w:id="11" w:name="_Toc471299989"/>
      <w:bookmarkStart w:id="12" w:name="_GoBack"/>
      <w:bookmarkEnd w:id="12"/>
      <w:r w:rsidRPr="00093294">
        <w:lastRenderedPageBreak/>
        <w:t xml:space="preserve">- </w:t>
      </w:r>
      <w:r w:rsidR="007D747F" w:rsidRPr="00093294">
        <w:rPr>
          <w:caps w:val="0"/>
        </w:rPr>
        <w:t>COURSE OVERVIEW</w:t>
      </w:r>
      <w:bookmarkEnd w:id="10"/>
      <w:bookmarkEnd w:id="11"/>
    </w:p>
    <w:p w14:paraId="1B6D2496" w14:textId="77777777" w:rsidR="00465491" w:rsidRPr="00093294" w:rsidRDefault="0010151D" w:rsidP="00665C35">
      <w:pPr>
        <w:pStyle w:val="Heading1"/>
        <w:numPr>
          <w:ilvl w:val="0"/>
          <w:numId w:val="19"/>
        </w:numPr>
      </w:pPr>
      <w:bookmarkStart w:id="13" w:name="_Toc471299990"/>
      <w:r>
        <w:t>SCOPE</w:t>
      </w:r>
      <w:bookmarkEnd w:id="13"/>
    </w:p>
    <w:p w14:paraId="45215A3F" w14:textId="77777777" w:rsidR="00465491" w:rsidRPr="00093294" w:rsidRDefault="00465491" w:rsidP="00465491">
      <w:pPr>
        <w:pStyle w:val="Heading1separatationline"/>
      </w:pPr>
    </w:p>
    <w:p w14:paraId="35EB1E11" w14:textId="2D95F866" w:rsidR="00E67125" w:rsidRPr="00E67125" w:rsidRDefault="00E67125" w:rsidP="00E67125">
      <w:pPr>
        <w:pStyle w:val="BodyText"/>
      </w:pPr>
      <w:r w:rsidRPr="00E67125">
        <w:t xml:space="preserve">This course is designed to give a basic understanding of AC supplies and distribution from utility providers and local generators for use in an AtoN. </w:t>
      </w:r>
      <w:r>
        <w:t xml:space="preserve"> </w:t>
      </w:r>
      <w:r w:rsidRPr="00E67125">
        <w:t>It is intended to provide technicians with the theoretical and practical training necessary to understand the use of alternating current (AC) utility power systems and diesel and/or petrol driven generators in supplying power to aids to navigation stations.</w:t>
      </w:r>
    </w:p>
    <w:p w14:paraId="17ED3A8F" w14:textId="6043DE04" w:rsidR="00E67125" w:rsidRPr="00E67125" w:rsidRDefault="00E67125" w:rsidP="00E67125">
      <w:pPr>
        <w:pStyle w:val="BodyText"/>
      </w:pPr>
      <w:r w:rsidRPr="00E67125">
        <w:t>In many countries, national regulations require the connection of AC supplies to any equipment to be conducted by compet</w:t>
      </w:r>
      <w:r>
        <w:t xml:space="preserve">ent and qualified electricians.  </w:t>
      </w:r>
      <w:r w:rsidRPr="00E67125">
        <w:t xml:space="preserve">This course is </w:t>
      </w:r>
      <w:r w:rsidRPr="00E67125">
        <w:rPr>
          <w:b/>
        </w:rPr>
        <w:t>not</w:t>
      </w:r>
      <w:r w:rsidRPr="00E67125">
        <w:t xml:space="preserve"> intended to train technicians in specialist electrical connection nor in the installation of high power diesel generators at fixed aids to navigation stations.</w:t>
      </w:r>
      <w:r>
        <w:t xml:space="preserve"> </w:t>
      </w:r>
      <w:r w:rsidRPr="00E67125">
        <w:t xml:space="preserve"> It is limited to the testing of electrical supplies from existing mains junction boxes, permanent diesel or temporary petrol </w:t>
      </w:r>
      <w:r>
        <w:t>generators.</w:t>
      </w:r>
    </w:p>
    <w:p w14:paraId="4BCB752B" w14:textId="56A5B177" w:rsidR="00465491" w:rsidRPr="00093294" w:rsidRDefault="00E67125" w:rsidP="00E67125">
      <w:pPr>
        <w:pStyle w:val="BodyText"/>
      </w:pPr>
      <w:r w:rsidRPr="00E67125">
        <w:t xml:space="preserve">This course is intended to be supported by further training modules on energy storage systems, maintenance records and protection against damage to aids to navigation stations from lightning. </w:t>
      </w:r>
      <w:r>
        <w:t xml:space="preserve"> </w:t>
      </w:r>
      <w:r w:rsidRPr="00E67125">
        <w:t>Details of these supporting model courses can be found in the Level 2 Technician training overview document IALA WWA L2.0.</w:t>
      </w:r>
    </w:p>
    <w:p w14:paraId="575AC724" w14:textId="77777777" w:rsidR="00D2697A" w:rsidRDefault="0010151D" w:rsidP="0010151D">
      <w:pPr>
        <w:pStyle w:val="Heading1"/>
      </w:pPr>
      <w:bookmarkStart w:id="14" w:name="_Toc471299991"/>
      <w:r>
        <w:rPr>
          <w:caps w:val="0"/>
        </w:rPr>
        <w:t>OBJECTIVE</w:t>
      </w:r>
      <w:bookmarkEnd w:id="14"/>
    </w:p>
    <w:p w14:paraId="509685B8" w14:textId="77777777" w:rsidR="0010151D" w:rsidRDefault="0010151D" w:rsidP="0010151D">
      <w:pPr>
        <w:pStyle w:val="Heading1separatationline"/>
      </w:pPr>
    </w:p>
    <w:p w14:paraId="3994D549" w14:textId="754E7AA8" w:rsidR="0010151D" w:rsidRPr="0010151D" w:rsidRDefault="00E67125" w:rsidP="0010151D">
      <w:pPr>
        <w:pStyle w:val="BodyText"/>
      </w:pPr>
      <w:r w:rsidRPr="00E67125">
        <w:t xml:space="preserve">On completion of this course, participants will have acquired a basic level of competency in the understanding of AC power supply, distribution and identification of component parts within an AtoN environment and related hazards. </w:t>
      </w:r>
      <w:r>
        <w:t xml:space="preserve"> </w:t>
      </w:r>
      <w:r w:rsidRPr="00E67125">
        <w:t xml:space="preserve">This course is </w:t>
      </w:r>
      <w:r w:rsidRPr="00E67125">
        <w:rPr>
          <w:b/>
        </w:rPr>
        <w:t>not</w:t>
      </w:r>
      <w:r w:rsidRPr="00E67125">
        <w:t xml:space="preserve"> intended to cover any national regulatory requirements for standards of Electrical Competency.</w:t>
      </w:r>
    </w:p>
    <w:p w14:paraId="1DC72B83" w14:textId="77777777" w:rsidR="0010151D" w:rsidRDefault="0010151D" w:rsidP="0010151D">
      <w:pPr>
        <w:pStyle w:val="Heading1"/>
      </w:pPr>
      <w:bookmarkStart w:id="15" w:name="_Toc471299992"/>
      <w:r>
        <w:t>COURSE OUTLINE</w:t>
      </w:r>
      <w:bookmarkEnd w:id="15"/>
    </w:p>
    <w:p w14:paraId="7CDCF9D5" w14:textId="77777777" w:rsidR="0010151D" w:rsidRDefault="0010151D" w:rsidP="0010151D">
      <w:pPr>
        <w:pStyle w:val="Heading1separatationline"/>
      </w:pPr>
    </w:p>
    <w:p w14:paraId="446957E4" w14:textId="5095EFAC" w:rsidR="002A689F" w:rsidRPr="0010151D" w:rsidRDefault="00E67125" w:rsidP="0010151D">
      <w:pPr>
        <w:pStyle w:val="BodyText"/>
      </w:pPr>
      <w:r w:rsidRPr="00E67125">
        <w:t>This mainly practical course is intended to cover the knowledge required for a technician to assess mains AC utility power systems and diesel and/or petrol generators used to power aids to navigation and associated equipment. The complete course comprises 2 classroom, 2 practical modules and a practical test of competence.</w:t>
      </w:r>
      <w:r>
        <w:t xml:space="preserve"> </w:t>
      </w:r>
      <w:r w:rsidRPr="00E67125">
        <w:t xml:space="preserve"> Each of these deals with a specific subject covering the use of mains AC utility power and diesel and/or petrol generators.</w:t>
      </w:r>
    </w:p>
    <w:p w14:paraId="185D94E1" w14:textId="77777777" w:rsidR="0010151D" w:rsidRDefault="0010151D" w:rsidP="0010151D">
      <w:pPr>
        <w:pStyle w:val="Heading1"/>
      </w:pPr>
      <w:bookmarkStart w:id="16" w:name="_Toc471299993"/>
      <w:r>
        <w:t>TEACHING MODULES</w:t>
      </w:r>
      <w:bookmarkEnd w:id="16"/>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17" w:name="_Toc471299897"/>
      <w:r>
        <w:t>Table of Teaching Modules</w:t>
      </w:r>
      <w:bookmarkEnd w:id="17"/>
    </w:p>
    <w:tbl>
      <w:tblPr>
        <w:tblW w:w="8949" w:type="dxa"/>
        <w:jc w:val="center"/>
        <w:tblLayout w:type="fixed"/>
        <w:tblLook w:val="0000" w:firstRow="0" w:lastRow="0" w:firstColumn="0" w:lastColumn="0" w:noHBand="0" w:noVBand="0"/>
      </w:tblPr>
      <w:tblGrid>
        <w:gridCol w:w="3124"/>
        <w:gridCol w:w="1296"/>
        <w:gridCol w:w="4529"/>
      </w:tblGrid>
      <w:tr w:rsidR="00EA4259" w:rsidRPr="001A35C8" w14:paraId="1ADD79B5" w14:textId="77777777" w:rsidTr="009C0CCB">
        <w:trPr>
          <w:trHeight w:val="557"/>
          <w:tblHeader/>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6B4A8F2A" w:rsidR="00EA4259" w:rsidRPr="005A5150" w:rsidRDefault="00EA4259" w:rsidP="00EA4259">
            <w:pPr>
              <w:pStyle w:val="Tabletext"/>
            </w:pPr>
            <w:r>
              <w:t xml:space="preserve">Introduction to </w:t>
            </w:r>
            <w:r w:rsidR="00E67125" w:rsidRPr="00E67125">
              <w:t>mains AC utility power sources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77777777" w:rsidR="00EA4259" w:rsidRPr="005A5150" w:rsidRDefault="00EA4259" w:rsidP="00EA4259">
            <w:pPr>
              <w:pStyle w:val="Tabletext"/>
              <w:jc w:val="center"/>
            </w:pPr>
            <w:r>
              <w:t>2.0</w:t>
            </w:r>
          </w:p>
        </w:tc>
        <w:tc>
          <w:tcPr>
            <w:tcW w:w="4529" w:type="dxa"/>
            <w:tcBorders>
              <w:top w:val="single" w:sz="6" w:space="0" w:color="000000"/>
              <w:left w:val="single" w:sz="4" w:space="0" w:color="000000"/>
              <w:bottom w:val="single" w:sz="4" w:space="0" w:color="000000"/>
              <w:right w:val="single" w:sz="4" w:space="0" w:color="000000"/>
            </w:tcBorders>
          </w:tcPr>
          <w:p w14:paraId="3B34A4C7" w14:textId="4273957F" w:rsidR="00BB28FC" w:rsidRPr="00E67125" w:rsidRDefault="009C0CCB" w:rsidP="00E67125">
            <w:pPr>
              <w:pStyle w:val="Tabletext"/>
              <w:ind w:left="2"/>
              <w:rPr>
                <w:rFonts w:cs="Arial"/>
              </w:rPr>
            </w:pPr>
            <w:r w:rsidRPr="001A35C8">
              <w:rPr>
                <w:rFonts w:cs="Arial"/>
              </w:rPr>
              <w:t xml:space="preserve">This module describes </w:t>
            </w:r>
            <w:r>
              <w:rPr>
                <w:rFonts w:cs="Arial"/>
              </w:rPr>
              <w:t>mains AC utility power sources and transformers</w:t>
            </w:r>
          </w:p>
        </w:tc>
      </w:tr>
      <w:tr w:rsidR="00EA4259" w:rsidRPr="001A35C8" w14:paraId="6A98D6C8"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747202DE" w:rsidR="00EA4259" w:rsidRPr="005A5150" w:rsidRDefault="00E67125" w:rsidP="00EA4259">
            <w:pPr>
              <w:pStyle w:val="Tabletext"/>
            </w:pPr>
            <w:r>
              <w:t>I</w:t>
            </w:r>
            <w:r w:rsidRPr="00E67125">
              <w:t>ntroduction to diesel and petrol generators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6F907CC4" w:rsidR="00EA4259" w:rsidRPr="005A5150" w:rsidRDefault="00E67125" w:rsidP="00EA4259">
            <w:pPr>
              <w:pStyle w:val="Tabletext"/>
              <w:jc w:val="center"/>
            </w:pPr>
            <w:r>
              <w:t>1</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16B9A26C" w14:textId="354AEC46" w:rsidR="00EA4259" w:rsidRPr="00EA0429" w:rsidRDefault="009C0CCB" w:rsidP="00BB28FC">
            <w:pPr>
              <w:pStyle w:val="Tabletext"/>
              <w:ind w:left="2"/>
            </w:pPr>
            <w:r>
              <w:rPr>
                <w:sz w:val="22"/>
              </w:rPr>
              <w:t>This module describes the types and functions of diesel and petrol generators</w:t>
            </w:r>
          </w:p>
        </w:tc>
      </w:tr>
      <w:tr w:rsidR="00EA4259" w:rsidRPr="001A35C8" w14:paraId="1F585DB2"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7CC6B6CD" w:rsidR="00EA4259" w:rsidRPr="005A5150" w:rsidRDefault="00E67125" w:rsidP="00EA4259">
            <w:pPr>
              <w:pStyle w:val="Tabletext"/>
            </w:pPr>
            <w:r w:rsidRPr="00E67125">
              <w:t>Testing mains AC power supplies</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07AFF38A" w:rsidR="00EA4259" w:rsidRPr="005A5150" w:rsidRDefault="00E67125" w:rsidP="00EA4259">
            <w:pPr>
              <w:pStyle w:val="Tabletext"/>
              <w:jc w:val="center"/>
            </w:pPr>
            <w:r>
              <w:t>2</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4C5621B8" w14:textId="5E92EC5F" w:rsidR="00EA4259" w:rsidRPr="005A5150" w:rsidRDefault="009C0CCB" w:rsidP="00BB28FC">
            <w:pPr>
              <w:pStyle w:val="Tabletext"/>
              <w:ind w:left="2"/>
              <w:rPr>
                <w:color w:val="auto"/>
              </w:rPr>
            </w:pPr>
            <w:r>
              <w:rPr>
                <w:sz w:val="22"/>
              </w:rPr>
              <w:t>This module describes how to assess AC power at an AtoN station</w:t>
            </w:r>
          </w:p>
        </w:tc>
      </w:tr>
      <w:tr w:rsidR="00E67125" w:rsidRPr="001A35C8" w14:paraId="4B4C5C1C"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3D0A837" w14:textId="6DF1E68C" w:rsidR="00E67125" w:rsidRPr="005A5150" w:rsidRDefault="009C0CCB" w:rsidP="00EA4259">
            <w:pPr>
              <w:pStyle w:val="Tabletext"/>
            </w:pPr>
            <w:r w:rsidRPr="009C0CCB">
              <w:t>Diesel and petrol generators</w:t>
            </w:r>
          </w:p>
        </w:tc>
        <w:tc>
          <w:tcPr>
            <w:tcW w:w="1296" w:type="dxa"/>
            <w:tcBorders>
              <w:top w:val="single" w:sz="4" w:space="0" w:color="000000"/>
              <w:left w:val="single" w:sz="4" w:space="0" w:color="000000"/>
              <w:bottom w:val="single" w:sz="4" w:space="0" w:color="000000"/>
              <w:right w:val="single" w:sz="4" w:space="0" w:color="000000"/>
            </w:tcBorders>
            <w:vAlign w:val="center"/>
          </w:tcPr>
          <w:p w14:paraId="66D2128E" w14:textId="653623E1" w:rsidR="00E67125" w:rsidRDefault="00E67125" w:rsidP="00EA4259">
            <w:pPr>
              <w:pStyle w:val="Tabletext"/>
              <w:jc w:val="center"/>
            </w:pPr>
            <w:r>
              <w:t>3.0</w:t>
            </w:r>
          </w:p>
        </w:tc>
        <w:tc>
          <w:tcPr>
            <w:tcW w:w="4529" w:type="dxa"/>
            <w:tcBorders>
              <w:top w:val="single" w:sz="4" w:space="0" w:color="000000"/>
              <w:left w:val="single" w:sz="4" w:space="0" w:color="000000"/>
              <w:bottom w:val="single" w:sz="4" w:space="0" w:color="000000"/>
              <w:right w:val="single" w:sz="4" w:space="0" w:color="000000"/>
            </w:tcBorders>
          </w:tcPr>
          <w:p w14:paraId="241EC3DB" w14:textId="61380375" w:rsidR="00E67125" w:rsidRDefault="009C0CCB" w:rsidP="00BB28FC">
            <w:pPr>
              <w:pStyle w:val="Tabletext"/>
              <w:ind w:left="2"/>
              <w:rPr>
                <w:color w:val="auto"/>
              </w:rPr>
            </w:pPr>
            <w:r>
              <w:rPr>
                <w:color w:val="auto"/>
                <w:sz w:val="22"/>
              </w:rPr>
              <w:t>This module describes how to test the power output from a permanent diesel or temporary petrol generator at an AtoN station</w:t>
            </w:r>
          </w:p>
        </w:tc>
      </w:tr>
      <w:tr w:rsidR="00E67125" w:rsidRPr="001A35C8" w14:paraId="582A2E11"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6F3E86A" w14:textId="26B43B6D" w:rsidR="00E67125" w:rsidRPr="005A5150" w:rsidRDefault="00E67125" w:rsidP="00EA4259">
            <w:pPr>
              <w:pStyle w:val="Tabletext"/>
            </w:pPr>
            <w:r w:rsidRPr="005A5150">
              <w:lastRenderedPageBreak/>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4628083E" w14:textId="690B698B" w:rsidR="00E67125" w:rsidRDefault="00E67125" w:rsidP="00EA4259">
            <w:pPr>
              <w:pStyle w:val="Tabletext"/>
              <w:jc w:val="center"/>
            </w:pPr>
            <w:r>
              <w:t>1.0</w:t>
            </w:r>
          </w:p>
        </w:tc>
        <w:tc>
          <w:tcPr>
            <w:tcW w:w="4529" w:type="dxa"/>
            <w:tcBorders>
              <w:top w:val="single" w:sz="4" w:space="0" w:color="000000"/>
              <w:left w:val="single" w:sz="4" w:space="0" w:color="000000"/>
              <w:bottom w:val="single" w:sz="4" w:space="0" w:color="000000"/>
              <w:right w:val="single" w:sz="4" w:space="0" w:color="000000"/>
            </w:tcBorders>
          </w:tcPr>
          <w:p w14:paraId="08D11548" w14:textId="7CB5C18B" w:rsidR="00E67125" w:rsidRDefault="009C0CCB" w:rsidP="00BB28FC">
            <w:pPr>
              <w:pStyle w:val="Tabletext"/>
              <w:ind w:left="2"/>
              <w:rPr>
                <w:color w:val="auto"/>
              </w:rPr>
            </w:pPr>
            <w:r>
              <w:rPr>
                <w:color w:val="auto"/>
                <w:sz w:val="22"/>
              </w:rPr>
              <w:t>Practical test of electrical supplies</w:t>
            </w:r>
          </w:p>
        </w:tc>
      </w:tr>
      <w:tr w:rsidR="00EA4259" w:rsidRPr="001A35C8" w14:paraId="1AE16488" w14:textId="77777777" w:rsidTr="002A0801">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31369ADE" w:rsidR="00EA4259" w:rsidRPr="005A5150" w:rsidRDefault="009C0CCB" w:rsidP="00EA4259">
            <w:pPr>
              <w:pStyle w:val="Tabletext"/>
              <w:jc w:val="center"/>
              <w:rPr>
                <w:b/>
              </w:rPr>
            </w:pPr>
            <w:r>
              <w:rPr>
                <w:b/>
              </w:rPr>
              <w:t>9.</w:t>
            </w:r>
            <w:r w:rsidR="00EA4259">
              <w:rPr>
                <w:b/>
              </w:rPr>
              <w:t>0</w:t>
            </w:r>
          </w:p>
        </w:tc>
        <w:tc>
          <w:tcPr>
            <w:tcW w:w="4529" w:type="dxa"/>
            <w:tcBorders>
              <w:top w:val="single" w:sz="4" w:space="0" w:color="000000"/>
              <w:left w:val="single" w:sz="4" w:space="0" w:color="000000"/>
              <w:bottom w:val="single" w:sz="6" w:space="0" w:color="000000"/>
              <w:right w:val="single" w:sz="4" w:space="0" w:color="000000"/>
            </w:tcBorders>
          </w:tcPr>
          <w:p w14:paraId="4502E393" w14:textId="5CFC0D2F" w:rsidR="00EA4259" w:rsidRPr="005A5150" w:rsidRDefault="009C0CCB" w:rsidP="00BB28FC">
            <w:pPr>
              <w:pStyle w:val="Tabletext"/>
              <w:ind w:left="2"/>
              <w:rPr>
                <w:color w:val="auto"/>
              </w:rPr>
            </w:pPr>
            <w:r>
              <w:rPr>
                <w:color w:val="auto"/>
              </w:rPr>
              <w:t>Two-</w:t>
            </w:r>
            <w:r w:rsidR="00EA4259">
              <w:rPr>
                <w:color w:val="auto"/>
              </w:rPr>
              <w:t>day course</w:t>
            </w:r>
          </w:p>
        </w:tc>
      </w:tr>
    </w:tbl>
    <w:p w14:paraId="53DA7EFC" w14:textId="77777777" w:rsidR="0010151D" w:rsidRPr="0010151D" w:rsidRDefault="0010151D" w:rsidP="00EA4259">
      <w:pPr>
        <w:jc w:val="center"/>
      </w:pPr>
    </w:p>
    <w:p w14:paraId="004671A0" w14:textId="77777777" w:rsidR="0010151D" w:rsidRDefault="00EA4259" w:rsidP="00EA4259">
      <w:pPr>
        <w:pStyle w:val="Heading1"/>
      </w:pPr>
      <w:bookmarkStart w:id="18" w:name="_Toc471299994"/>
      <w:r>
        <w:t>SPECIFIC COURSE RELATED TEACHING AIDS</w:t>
      </w:r>
      <w:bookmarkEnd w:id="18"/>
    </w:p>
    <w:p w14:paraId="2981C611" w14:textId="77777777" w:rsidR="00EA4259" w:rsidRDefault="00EA4259" w:rsidP="00EA4259">
      <w:pPr>
        <w:pStyle w:val="Heading1separatationline"/>
      </w:pPr>
    </w:p>
    <w:p w14:paraId="498E282D" w14:textId="5CEADA91" w:rsidR="009C0CCB" w:rsidRPr="009C0CCB" w:rsidRDefault="009C0CCB" w:rsidP="009C0CCB">
      <w:pPr>
        <w:pStyle w:val="List1"/>
      </w:pPr>
      <w:r w:rsidRPr="009C0CCB">
        <w:t xml:space="preserve">This course will be both classroom and workshop/site based. </w:t>
      </w:r>
      <w:r>
        <w:t xml:space="preserve"> </w:t>
      </w:r>
      <w:r w:rsidRPr="009C0CCB">
        <w:t>Classrooms should be equipped with blackboards, whiteboards, and overhead projectors to enable presentation of the subject matter.</w:t>
      </w:r>
    </w:p>
    <w:p w14:paraId="729843D4" w14:textId="6DA827AD" w:rsidR="0010151D" w:rsidRDefault="009C0CCB" w:rsidP="009C0CCB">
      <w:pPr>
        <w:pStyle w:val="List1"/>
      </w:pPr>
      <w:r w:rsidRPr="009C0CCB">
        <w:t>Mains AC utility power and demonstration diesel and/or petrol generators should be made available in a suitable workshop or existing AtoN station.</w:t>
      </w:r>
    </w:p>
    <w:p w14:paraId="566F1972" w14:textId="77777777" w:rsidR="0010151D" w:rsidRPr="003322BB" w:rsidRDefault="0010151D" w:rsidP="0010151D">
      <w:pPr>
        <w:pStyle w:val="Heading1"/>
      </w:pPr>
      <w:bookmarkStart w:id="19" w:name="_Toc449012678"/>
      <w:bookmarkStart w:id="20" w:name="_Toc471299995"/>
      <w:r w:rsidRPr="003322BB">
        <w:t>ACRONYMS</w:t>
      </w:r>
      <w:bookmarkEnd w:id="19"/>
      <w:bookmarkEnd w:id="20"/>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38CFC47E" w14:textId="15B1EB1F" w:rsidR="009C0CCB" w:rsidRDefault="009C0CCB" w:rsidP="0010151D">
      <w:pPr>
        <w:pStyle w:val="Acronym"/>
      </w:pPr>
      <w:r>
        <w:t>AC</w:t>
      </w:r>
      <w:r>
        <w:tab/>
        <w:t>Alternating current</w:t>
      </w:r>
    </w:p>
    <w:p w14:paraId="1911C520" w14:textId="77777777" w:rsidR="0010151D" w:rsidRPr="003322BB" w:rsidRDefault="0010151D" w:rsidP="0010151D">
      <w:pPr>
        <w:pStyle w:val="Acronym"/>
      </w:pPr>
      <w:r w:rsidRPr="003322BB">
        <w:t>AtoN</w:t>
      </w:r>
      <w:r w:rsidRPr="003322BB">
        <w:tab/>
        <w:t>Aid(s) to Navigation</w:t>
      </w:r>
    </w:p>
    <w:p w14:paraId="59C41FFC" w14:textId="77777777" w:rsidR="0010151D" w:rsidRDefault="0010151D" w:rsidP="0010151D">
      <w:pPr>
        <w:pStyle w:val="Acronym"/>
      </w:pPr>
      <w:r w:rsidRPr="003322BB">
        <w:t>IALA</w:t>
      </w:r>
      <w:r w:rsidRPr="003322BB">
        <w:tab/>
        <w:t>International Association of Marine Aids to Navigation and Lighthouse Authorities</w:t>
      </w:r>
    </w:p>
    <w:p w14:paraId="540BEBB3" w14:textId="77777777" w:rsidR="0010151D" w:rsidRPr="003322BB" w:rsidRDefault="0010151D" w:rsidP="0010151D">
      <w:pPr>
        <w:pStyle w:val="Acronym"/>
      </w:pPr>
      <w:r>
        <w:t>L</w:t>
      </w:r>
      <w:r>
        <w:tab/>
        <w:t>Level</w:t>
      </w:r>
    </w:p>
    <w:p w14:paraId="685E141B"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21" w:name="_Toc449012679"/>
      <w:bookmarkStart w:id="22" w:name="_Toc471299996"/>
      <w:r>
        <w:rPr>
          <w:caps w:val="0"/>
        </w:rPr>
        <w:t>DEFINITIONS</w:t>
      </w:r>
      <w:bookmarkEnd w:id="21"/>
      <w:bookmarkEnd w:id="22"/>
    </w:p>
    <w:p w14:paraId="740D5D50" w14:textId="77777777" w:rsidR="0010151D" w:rsidRDefault="0010151D" w:rsidP="0010151D">
      <w:pPr>
        <w:pStyle w:val="Heading1separatationline"/>
      </w:pPr>
    </w:p>
    <w:p w14:paraId="3FC1BB67" w14:textId="58B2A29E"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r w:rsidR="00236556">
        <w:rPr>
          <w:rStyle w:val="Hyperlink"/>
          <w:lang w:val="en-US"/>
        </w:rPr>
        <w:t>.</w:t>
      </w:r>
    </w:p>
    <w:p w14:paraId="063F2348" w14:textId="77777777" w:rsidR="0010151D" w:rsidRPr="003322BB" w:rsidRDefault="0010151D" w:rsidP="0010151D">
      <w:pPr>
        <w:pStyle w:val="Heading1"/>
      </w:pPr>
      <w:bookmarkStart w:id="23" w:name="_Toc449012680"/>
      <w:bookmarkStart w:id="24" w:name="_Toc471299997"/>
      <w:r w:rsidRPr="003322BB">
        <w:t>REFERENCES</w:t>
      </w:r>
      <w:bookmarkEnd w:id="23"/>
      <w:bookmarkEnd w:id="24"/>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1C96F550" w14:textId="7C42A825" w:rsidR="009C0CCB" w:rsidRPr="009C0CCB" w:rsidRDefault="009C0CCB" w:rsidP="009C0CCB">
      <w:pPr>
        <w:pStyle w:val="List1"/>
        <w:numPr>
          <w:ilvl w:val="0"/>
          <w:numId w:val="21"/>
        </w:numPr>
      </w:pPr>
      <w:r w:rsidRPr="009C0CCB">
        <w:t>IALA Guideline 1067-0 on the Selection of Power Systems for aids to Navigation and associated Equipment</w:t>
      </w:r>
      <w:r>
        <w:t>.</w:t>
      </w:r>
    </w:p>
    <w:p w14:paraId="664DC0E6" w14:textId="2439870F" w:rsidR="009C0CCB" w:rsidRPr="009C0CCB" w:rsidRDefault="009C0CCB" w:rsidP="009C0CCB">
      <w:pPr>
        <w:pStyle w:val="List1"/>
        <w:numPr>
          <w:ilvl w:val="0"/>
          <w:numId w:val="21"/>
        </w:numPr>
        <w:rPr>
          <w:lang w:val="fr-FR"/>
        </w:rPr>
      </w:pPr>
      <w:r w:rsidRPr="009C0CCB">
        <w:rPr>
          <w:lang w:val="fr-FR"/>
        </w:rPr>
        <w:t>IALA Guideline 1067-2 on Power Sources</w:t>
      </w:r>
      <w:r>
        <w:rPr>
          <w:lang w:val="fr-FR"/>
        </w:rPr>
        <w:t>.</w:t>
      </w:r>
    </w:p>
    <w:p w14:paraId="344B2C1E" w14:textId="4DFF086A" w:rsidR="0010151D" w:rsidRDefault="009C0CCB" w:rsidP="009C0CCB">
      <w:pPr>
        <w:pStyle w:val="List1"/>
        <w:numPr>
          <w:ilvl w:val="0"/>
          <w:numId w:val="21"/>
        </w:numPr>
      </w:pPr>
      <w:r w:rsidRPr="009C0CCB">
        <w:t>Manufacturers of petrol and diesel generators handbooks</w:t>
      </w:r>
      <w:r>
        <w:t>.</w:t>
      </w:r>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25" w:name="_Toc471299998"/>
      <w:r>
        <w:t>– TEACHING MODULES</w:t>
      </w:r>
      <w:bookmarkEnd w:id="25"/>
    </w:p>
    <w:p w14:paraId="594CFB71" w14:textId="10248DD7" w:rsidR="00FD3637" w:rsidRDefault="00FD3637" w:rsidP="00665C35">
      <w:pPr>
        <w:pStyle w:val="Heading1"/>
        <w:numPr>
          <w:ilvl w:val="0"/>
          <w:numId w:val="23"/>
        </w:numPr>
      </w:pPr>
      <w:bookmarkStart w:id="26" w:name="_Toc471299999"/>
      <w:r>
        <w:t xml:space="preserve">MODULE 1 – </w:t>
      </w:r>
      <w:r w:rsidR="001D0800" w:rsidRPr="00A11268">
        <w:rPr>
          <w:caps w:val="0"/>
        </w:rPr>
        <w:t>AN INTRODUCTION TO MAINS AC UTILITY POWER SOURCES</w:t>
      </w:r>
      <w:bookmarkEnd w:id="26"/>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27" w:name="_Toc471300000"/>
      <w:r>
        <w:t>Scope</w:t>
      </w:r>
      <w:bookmarkEnd w:id="27"/>
    </w:p>
    <w:p w14:paraId="5A5257DC" w14:textId="77777777" w:rsidR="00FD3637" w:rsidRDefault="00FD3637" w:rsidP="00FD3637">
      <w:pPr>
        <w:pStyle w:val="Heading2separationline"/>
      </w:pPr>
    </w:p>
    <w:p w14:paraId="24018A0F" w14:textId="75B5D4AC" w:rsidR="00FD3637" w:rsidRDefault="00A11268" w:rsidP="00FD3637">
      <w:pPr>
        <w:pStyle w:val="BodyText"/>
      </w:pPr>
      <w:r w:rsidRPr="00A11268">
        <w:rPr>
          <w:rFonts w:cs="Arial"/>
        </w:rPr>
        <w:t>This module describes mains AC utility power sources and transformers.</w:t>
      </w:r>
    </w:p>
    <w:p w14:paraId="6A1A33F1" w14:textId="77777777" w:rsidR="00FD3637" w:rsidRDefault="00FD3637" w:rsidP="00FD3637">
      <w:pPr>
        <w:pStyle w:val="Heading2"/>
      </w:pPr>
      <w:bookmarkStart w:id="28" w:name="_Toc471300001"/>
      <w:r>
        <w:t>Learning Objective</w:t>
      </w:r>
      <w:bookmarkEnd w:id="28"/>
    </w:p>
    <w:p w14:paraId="0A47A43B" w14:textId="77777777" w:rsidR="00FD3637" w:rsidRDefault="00FD3637" w:rsidP="00FD3637">
      <w:pPr>
        <w:pStyle w:val="Heading2separationline"/>
      </w:pPr>
    </w:p>
    <w:p w14:paraId="797432B0" w14:textId="70548EE6" w:rsidR="002A689F" w:rsidRPr="002A689F" w:rsidRDefault="00A11268" w:rsidP="00FD3637">
      <w:pPr>
        <w:pStyle w:val="BodyText"/>
        <w:rPr>
          <w:b/>
        </w:rPr>
      </w:pPr>
      <w:r w:rsidRPr="00A11268">
        <w:t xml:space="preserve">To gain a </w:t>
      </w:r>
      <w:r w:rsidRPr="00A11268">
        <w:rPr>
          <w:b/>
        </w:rPr>
        <w:t>basic</w:t>
      </w:r>
      <w:r w:rsidRPr="00A11268">
        <w:t xml:space="preserve"> understanding of the theory behind the use of mains AC utility power sources.</w:t>
      </w:r>
    </w:p>
    <w:p w14:paraId="79C9802C" w14:textId="77777777" w:rsidR="00FD3637" w:rsidRDefault="00FD3637" w:rsidP="00FD3637">
      <w:pPr>
        <w:pStyle w:val="Heading2"/>
      </w:pPr>
      <w:bookmarkStart w:id="29" w:name="_Toc471300002"/>
      <w:r>
        <w:t>S</w:t>
      </w:r>
      <w:r w:rsidR="003A30F5">
        <w:t>yllabus</w:t>
      </w:r>
      <w:bookmarkEnd w:id="29"/>
    </w:p>
    <w:p w14:paraId="42470A1A" w14:textId="77777777" w:rsidR="00FD3637" w:rsidRDefault="00FD3637" w:rsidP="00FD3637">
      <w:pPr>
        <w:pStyle w:val="Heading2separationline"/>
      </w:pPr>
    </w:p>
    <w:p w14:paraId="3A5B5380" w14:textId="593ECF16" w:rsidR="00FD3637" w:rsidRDefault="00FD3637" w:rsidP="00FD3637">
      <w:pPr>
        <w:pStyle w:val="Heading3"/>
      </w:pPr>
      <w:bookmarkStart w:id="30" w:name="_Toc471300003"/>
      <w:r>
        <w:t xml:space="preserve">Lesson 1 – </w:t>
      </w:r>
      <w:r w:rsidR="00A11268" w:rsidRPr="00A11268">
        <w:t>Mains AC Power considerations</w:t>
      </w:r>
      <w:bookmarkEnd w:id="30"/>
    </w:p>
    <w:p w14:paraId="307082CD" w14:textId="55E51CBD" w:rsidR="00A11268" w:rsidRPr="00A11268" w:rsidRDefault="00A11268" w:rsidP="005B7F7E">
      <w:pPr>
        <w:pStyle w:val="List1"/>
        <w:numPr>
          <w:ilvl w:val="0"/>
          <w:numId w:val="26"/>
        </w:numPr>
      </w:pPr>
      <w:r w:rsidRPr="00A11268">
        <w:t>Occupational safety and health considerations</w:t>
      </w:r>
      <w:r>
        <w:t>.</w:t>
      </w:r>
    </w:p>
    <w:p w14:paraId="6756B203" w14:textId="518C6862" w:rsidR="00A11268" w:rsidRPr="00A11268" w:rsidRDefault="00A11268" w:rsidP="005B7F7E">
      <w:pPr>
        <w:pStyle w:val="List1"/>
        <w:numPr>
          <w:ilvl w:val="0"/>
          <w:numId w:val="26"/>
        </w:numPr>
      </w:pPr>
      <w:r w:rsidRPr="00A11268">
        <w:t>Availability of mains AC utility power</w:t>
      </w:r>
      <w:r>
        <w:t>.</w:t>
      </w:r>
    </w:p>
    <w:p w14:paraId="03F7F822" w14:textId="128D5CC2" w:rsidR="00A11268" w:rsidRPr="00A11268" w:rsidRDefault="00A11268" w:rsidP="005B7F7E">
      <w:pPr>
        <w:pStyle w:val="List1"/>
        <w:numPr>
          <w:ilvl w:val="0"/>
          <w:numId w:val="26"/>
        </w:numPr>
      </w:pPr>
      <w:r w:rsidRPr="00A11268">
        <w:t>Advantages of AC utility power</w:t>
      </w:r>
      <w:r>
        <w:t>.</w:t>
      </w:r>
    </w:p>
    <w:p w14:paraId="5AF6D810" w14:textId="542C3A32" w:rsidR="00A11268" w:rsidRPr="00A11268" w:rsidRDefault="00A11268" w:rsidP="005B7F7E">
      <w:pPr>
        <w:pStyle w:val="List1"/>
        <w:numPr>
          <w:ilvl w:val="0"/>
          <w:numId w:val="26"/>
        </w:numPr>
      </w:pPr>
      <w:r w:rsidRPr="00A11268">
        <w:t>Disadvantages of AC utility power</w:t>
      </w:r>
      <w:r>
        <w:t>.</w:t>
      </w:r>
    </w:p>
    <w:p w14:paraId="5E41B84F" w14:textId="3FC16116" w:rsidR="00CE5BF8" w:rsidRDefault="00A11268" w:rsidP="005B7F7E">
      <w:pPr>
        <w:pStyle w:val="List1"/>
        <w:numPr>
          <w:ilvl w:val="0"/>
          <w:numId w:val="26"/>
        </w:numPr>
      </w:pPr>
      <w:r w:rsidRPr="00A11268">
        <w:t>Heating or dehumidification considerations</w:t>
      </w:r>
      <w:r>
        <w:t>.</w:t>
      </w:r>
    </w:p>
    <w:p w14:paraId="1A4884B8" w14:textId="42C3E358" w:rsidR="00FD3637" w:rsidRDefault="00FD3637" w:rsidP="00FD3637">
      <w:pPr>
        <w:pStyle w:val="Heading3"/>
      </w:pPr>
      <w:bookmarkStart w:id="31" w:name="_Toc471300004"/>
      <w:r>
        <w:t xml:space="preserve">Lesson 2 – </w:t>
      </w:r>
      <w:r w:rsidR="00A11268" w:rsidRPr="00A11268">
        <w:t>Associated Equipment</w:t>
      </w:r>
      <w:bookmarkEnd w:id="31"/>
    </w:p>
    <w:p w14:paraId="32CE5EB7" w14:textId="618AC0A3" w:rsidR="00A11268" w:rsidRPr="00A11268" w:rsidRDefault="00A11268" w:rsidP="005B7F7E">
      <w:pPr>
        <w:pStyle w:val="List1"/>
        <w:numPr>
          <w:ilvl w:val="0"/>
          <w:numId w:val="27"/>
        </w:numPr>
      </w:pPr>
      <w:r w:rsidRPr="00A11268">
        <w:t>Cables and connectors</w:t>
      </w:r>
      <w:r>
        <w:t>.</w:t>
      </w:r>
    </w:p>
    <w:p w14:paraId="321463A1" w14:textId="230D17FD" w:rsidR="00A11268" w:rsidRPr="00A11268" w:rsidRDefault="00A11268" w:rsidP="005B7F7E">
      <w:pPr>
        <w:pStyle w:val="List1"/>
        <w:numPr>
          <w:ilvl w:val="0"/>
          <w:numId w:val="27"/>
        </w:numPr>
      </w:pPr>
      <w:r w:rsidRPr="00A11268">
        <w:t>Circuit protection (fuses; circuit breakers etc.)</w:t>
      </w:r>
      <w:r>
        <w:t>.</w:t>
      </w:r>
    </w:p>
    <w:p w14:paraId="533EE676" w14:textId="485E1888" w:rsidR="00A11268" w:rsidRPr="00A11268" w:rsidRDefault="00A11268" w:rsidP="005B7F7E">
      <w:pPr>
        <w:pStyle w:val="List1"/>
        <w:numPr>
          <w:ilvl w:val="0"/>
          <w:numId w:val="27"/>
        </w:numPr>
      </w:pPr>
      <w:r w:rsidRPr="00A11268">
        <w:t>Blocking diodes and bypass diodes</w:t>
      </w:r>
      <w:r>
        <w:t>.</w:t>
      </w:r>
    </w:p>
    <w:p w14:paraId="2F1C27F1" w14:textId="5CDFE828" w:rsidR="00A11268" w:rsidRPr="00A11268" w:rsidRDefault="00A11268" w:rsidP="005B7F7E">
      <w:pPr>
        <w:pStyle w:val="List1"/>
        <w:numPr>
          <w:ilvl w:val="0"/>
          <w:numId w:val="27"/>
        </w:numPr>
      </w:pPr>
      <w:r w:rsidRPr="00A11268">
        <w:t>Transformers and charge regulators</w:t>
      </w:r>
      <w:r>
        <w:t>.</w:t>
      </w:r>
    </w:p>
    <w:p w14:paraId="663511AE" w14:textId="14DA1CB4" w:rsidR="00A11268" w:rsidRPr="00A11268" w:rsidRDefault="00A11268" w:rsidP="005B7F7E">
      <w:pPr>
        <w:pStyle w:val="List1"/>
        <w:numPr>
          <w:ilvl w:val="0"/>
          <w:numId w:val="27"/>
        </w:numPr>
      </w:pPr>
      <w:r w:rsidRPr="00A11268">
        <w:t>Backup systems by means of electrical energy storage solutions</w:t>
      </w:r>
      <w:r>
        <w:t>.</w:t>
      </w:r>
    </w:p>
    <w:p w14:paraId="1CF424D8" w14:textId="0E8BD486" w:rsidR="00A11268" w:rsidRPr="00A11268" w:rsidRDefault="00A11268" w:rsidP="005B7F7E">
      <w:pPr>
        <w:pStyle w:val="List1"/>
        <w:numPr>
          <w:ilvl w:val="0"/>
          <w:numId w:val="27"/>
        </w:numPr>
      </w:pPr>
      <w:r w:rsidRPr="00A11268">
        <w:t>Float charge systems</w:t>
      </w:r>
      <w:r>
        <w:t>.</w:t>
      </w:r>
    </w:p>
    <w:p w14:paraId="6B184E66" w14:textId="2564D5D3" w:rsidR="00FD3637" w:rsidRDefault="00A11268" w:rsidP="005B7F7E">
      <w:pPr>
        <w:pStyle w:val="List1"/>
        <w:numPr>
          <w:ilvl w:val="0"/>
          <w:numId w:val="27"/>
        </w:numPr>
      </w:pPr>
      <w:r w:rsidRPr="00A11268">
        <w:t>Cycle charge systems</w:t>
      </w:r>
      <w:r>
        <w:t>.</w:t>
      </w:r>
    </w:p>
    <w:p w14:paraId="38B62549" w14:textId="54CB8C98" w:rsidR="00FD3637" w:rsidRDefault="00FD3637" w:rsidP="00FD3637">
      <w:pPr>
        <w:pStyle w:val="Heading1"/>
      </w:pPr>
      <w:bookmarkStart w:id="32" w:name="_Toc471300005"/>
      <w:r>
        <w:t xml:space="preserve">MODULE 2 – </w:t>
      </w:r>
      <w:r w:rsidR="001D0800" w:rsidRPr="00A11268">
        <w:rPr>
          <w:caps w:val="0"/>
        </w:rPr>
        <w:t>AN INTRODUCTION TO DIESEL AND PETROL GENERATORS</w:t>
      </w:r>
      <w:bookmarkEnd w:id="32"/>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33" w:name="_Toc471300006"/>
      <w:r>
        <w:t>Scope</w:t>
      </w:r>
      <w:bookmarkEnd w:id="33"/>
    </w:p>
    <w:p w14:paraId="5C283262" w14:textId="77777777" w:rsidR="00FD3637" w:rsidRDefault="00FD3637" w:rsidP="00FD3637">
      <w:pPr>
        <w:pStyle w:val="Heading2separationline"/>
      </w:pPr>
    </w:p>
    <w:p w14:paraId="0D21D157" w14:textId="6C344B32" w:rsidR="00FD3637" w:rsidRPr="00D34F9C" w:rsidRDefault="00A11268" w:rsidP="00A11268">
      <w:pPr>
        <w:pStyle w:val="BodyText"/>
      </w:pPr>
      <w:r w:rsidRPr="00EA0429">
        <w:t xml:space="preserve">This module describes </w:t>
      </w:r>
      <w:r>
        <w:t>the types and functions of diesel and petrol generators.</w:t>
      </w:r>
    </w:p>
    <w:p w14:paraId="6568B41F" w14:textId="77777777" w:rsidR="00FD3637" w:rsidRDefault="00FD3637" w:rsidP="00FD3637">
      <w:pPr>
        <w:pStyle w:val="Heading2"/>
      </w:pPr>
      <w:bookmarkStart w:id="34" w:name="_Toc471300007"/>
      <w:r>
        <w:t>Learning Objective</w:t>
      </w:r>
      <w:bookmarkEnd w:id="34"/>
    </w:p>
    <w:p w14:paraId="7CD2E7F8" w14:textId="77777777" w:rsidR="00FD3637" w:rsidRDefault="00FD3637" w:rsidP="00FD3637">
      <w:pPr>
        <w:pStyle w:val="Heading2separationline"/>
      </w:pPr>
    </w:p>
    <w:p w14:paraId="421A05B6" w14:textId="7D3DA043" w:rsidR="00FD3637" w:rsidRPr="00FD3637" w:rsidRDefault="008A6149" w:rsidP="00FD3637">
      <w:pPr>
        <w:pStyle w:val="BodyText"/>
      </w:pPr>
      <w:r w:rsidRPr="008A6149">
        <w:t xml:space="preserve">To gain a </w:t>
      </w:r>
      <w:r w:rsidRPr="008A6149">
        <w:rPr>
          <w:b/>
        </w:rPr>
        <w:t>satisfactory</w:t>
      </w:r>
      <w:r w:rsidRPr="008A6149">
        <w:t xml:space="preserve"> understanding of the types of diesel and petrol generators that are used to power AtoN stations within their organisations.</w:t>
      </w:r>
    </w:p>
    <w:p w14:paraId="7B59F141" w14:textId="77777777" w:rsidR="00FD3637" w:rsidRDefault="00FD3637" w:rsidP="00FD3637">
      <w:pPr>
        <w:pStyle w:val="Heading2"/>
      </w:pPr>
      <w:bookmarkStart w:id="35" w:name="_Toc471300008"/>
      <w:r>
        <w:t>S</w:t>
      </w:r>
      <w:r w:rsidR="003A30F5">
        <w:t>yllabus</w:t>
      </w:r>
      <w:bookmarkEnd w:id="35"/>
    </w:p>
    <w:p w14:paraId="44893829" w14:textId="77777777" w:rsidR="00FD3637" w:rsidRPr="00FD3637" w:rsidRDefault="00FD3637" w:rsidP="00FD3637">
      <w:pPr>
        <w:pStyle w:val="Heading2separationline"/>
      </w:pPr>
    </w:p>
    <w:p w14:paraId="5F3C45F3" w14:textId="5407AE50" w:rsidR="00FD3637" w:rsidRDefault="00FD3637" w:rsidP="00FD3637">
      <w:pPr>
        <w:pStyle w:val="Heading3"/>
      </w:pPr>
      <w:bookmarkStart w:id="36" w:name="_Toc471300009"/>
      <w:r>
        <w:t xml:space="preserve">Lesson 1 – </w:t>
      </w:r>
      <w:r w:rsidR="008A6149" w:rsidRPr="008A6149">
        <w:t>Diesel Generators</w:t>
      </w:r>
      <w:bookmarkEnd w:id="36"/>
    </w:p>
    <w:p w14:paraId="2DC1FEA4" w14:textId="43CF8E32" w:rsidR="008A6149" w:rsidRPr="008A6149" w:rsidRDefault="008A6149" w:rsidP="005B7F7E">
      <w:pPr>
        <w:pStyle w:val="List1"/>
        <w:numPr>
          <w:ilvl w:val="0"/>
          <w:numId w:val="28"/>
        </w:numPr>
      </w:pPr>
      <w:r w:rsidRPr="008A6149">
        <w:t>Occupational safety, health and environmental considerations</w:t>
      </w:r>
      <w:r>
        <w:t>.</w:t>
      </w:r>
    </w:p>
    <w:p w14:paraId="06529BD2" w14:textId="0C8EE29E" w:rsidR="008A6149" w:rsidRPr="008A6149" w:rsidRDefault="008A6149" w:rsidP="005B7F7E">
      <w:pPr>
        <w:pStyle w:val="List1"/>
        <w:numPr>
          <w:ilvl w:val="0"/>
          <w:numId w:val="28"/>
        </w:numPr>
      </w:pPr>
      <w:r w:rsidRPr="008A6149">
        <w:t>Types and functions of diesel generators used for major loads at AtoN stations</w:t>
      </w:r>
      <w:r>
        <w:t>.</w:t>
      </w:r>
    </w:p>
    <w:p w14:paraId="2A306A48" w14:textId="609881B1" w:rsidR="008A6149" w:rsidRPr="008A6149" w:rsidRDefault="008A6149" w:rsidP="005B7F7E">
      <w:pPr>
        <w:pStyle w:val="List1"/>
        <w:numPr>
          <w:ilvl w:val="0"/>
          <w:numId w:val="28"/>
        </w:numPr>
      </w:pPr>
      <w:r w:rsidRPr="008A6149">
        <w:t>Advantages and disadvantages of diesel generators</w:t>
      </w:r>
      <w:r>
        <w:t>.</w:t>
      </w:r>
    </w:p>
    <w:p w14:paraId="1E6A1F54" w14:textId="55B44947" w:rsidR="008A6149" w:rsidRPr="008A6149" w:rsidRDefault="008A6149" w:rsidP="005B7F7E">
      <w:pPr>
        <w:pStyle w:val="List1"/>
        <w:numPr>
          <w:ilvl w:val="0"/>
          <w:numId w:val="28"/>
        </w:numPr>
      </w:pPr>
      <w:r w:rsidRPr="008A6149">
        <w:t>Periodic maintenance requirement</w:t>
      </w:r>
      <w:r>
        <w:t>.</w:t>
      </w:r>
    </w:p>
    <w:p w14:paraId="265458F1" w14:textId="006C0ACE" w:rsidR="005871F3" w:rsidRDefault="008A6149" w:rsidP="005B7F7E">
      <w:pPr>
        <w:pStyle w:val="List1"/>
        <w:numPr>
          <w:ilvl w:val="0"/>
          <w:numId w:val="28"/>
        </w:numPr>
      </w:pPr>
      <w:r w:rsidRPr="008A6149">
        <w:lastRenderedPageBreak/>
        <w:t>Fuel storage</w:t>
      </w:r>
      <w:r>
        <w:t>.</w:t>
      </w:r>
    </w:p>
    <w:p w14:paraId="0CE4CAFA" w14:textId="2DD32AFD" w:rsidR="005871F3" w:rsidRDefault="00D34F9C" w:rsidP="00D34F9C">
      <w:pPr>
        <w:pStyle w:val="Heading3"/>
      </w:pPr>
      <w:bookmarkStart w:id="37" w:name="_Toc471300010"/>
      <w:r>
        <w:t xml:space="preserve">Lesson 2 - </w:t>
      </w:r>
      <w:r w:rsidR="008A6149" w:rsidRPr="008A6149">
        <w:t>Petrol Generators</w:t>
      </w:r>
      <w:bookmarkEnd w:id="37"/>
    </w:p>
    <w:p w14:paraId="2BAB7DB5" w14:textId="4D0B2A1F" w:rsidR="008A6149" w:rsidRPr="008A6149" w:rsidRDefault="008A6149" w:rsidP="005B7F7E">
      <w:pPr>
        <w:pStyle w:val="List1"/>
        <w:numPr>
          <w:ilvl w:val="0"/>
          <w:numId w:val="29"/>
        </w:numPr>
      </w:pPr>
      <w:r>
        <w:t>O</w:t>
      </w:r>
      <w:r w:rsidRPr="008A6149">
        <w:t>ccupational safety, health and environmental considerations</w:t>
      </w:r>
      <w:r>
        <w:t>.</w:t>
      </w:r>
    </w:p>
    <w:p w14:paraId="6D025B2C" w14:textId="405BC047" w:rsidR="008A6149" w:rsidRPr="008A6149" w:rsidRDefault="008A6149" w:rsidP="005B7F7E">
      <w:pPr>
        <w:pStyle w:val="List1"/>
        <w:numPr>
          <w:ilvl w:val="0"/>
          <w:numId w:val="29"/>
        </w:numPr>
      </w:pPr>
      <w:r w:rsidRPr="008A6149">
        <w:t>Types of petrol generators used and their functions</w:t>
      </w:r>
      <w:r>
        <w:t>.</w:t>
      </w:r>
    </w:p>
    <w:p w14:paraId="0E709FB2" w14:textId="1AEC358B" w:rsidR="008A6149" w:rsidRPr="008A6149" w:rsidRDefault="008A6149" w:rsidP="005B7F7E">
      <w:pPr>
        <w:pStyle w:val="List1"/>
        <w:numPr>
          <w:ilvl w:val="0"/>
          <w:numId w:val="29"/>
        </w:numPr>
      </w:pPr>
      <w:r w:rsidRPr="008A6149">
        <w:t>Advantages and disadvantages of petrol generators</w:t>
      </w:r>
      <w:r>
        <w:t>.</w:t>
      </w:r>
    </w:p>
    <w:p w14:paraId="404B9FDA" w14:textId="72CECF7D" w:rsidR="005871F3" w:rsidRDefault="008A6149" w:rsidP="005B7F7E">
      <w:pPr>
        <w:pStyle w:val="List1"/>
        <w:numPr>
          <w:ilvl w:val="0"/>
          <w:numId w:val="29"/>
        </w:numPr>
      </w:pPr>
      <w:r w:rsidRPr="008A6149">
        <w:t>Fuel storage and transport safety implications</w:t>
      </w:r>
      <w:r>
        <w:t>.</w:t>
      </w:r>
    </w:p>
    <w:p w14:paraId="2CB41E02" w14:textId="2AAEE3C9" w:rsidR="003A30F5" w:rsidRDefault="003A30F5" w:rsidP="003A30F5">
      <w:pPr>
        <w:pStyle w:val="Heading1"/>
      </w:pPr>
      <w:bookmarkStart w:id="38" w:name="_Toc471300011"/>
      <w:r>
        <w:t xml:space="preserve">MODULE 3 – </w:t>
      </w:r>
      <w:r w:rsidR="001D0800" w:rsidRPr="008A6149">
        <w:rPr>
          <w:caps w:val="0"/>
        </w:rPr>
        <w:t>TESTING MAINS AC POWER SUPPLIES</w:t>
      </w:r>
      <w:bookmarkEnd w:id="38"/>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39" w:name="_Toc471300012"/>
      <w:r>
        <w:t>Scope</w:t>
      </w:r>
      <w:bookmarkEnd w:id="39"/>
    </w:p>
    <w:p w14:paraId="44D563FB" w14:textId="77777777" w:rsidR="003A30F5" w:rsidRDefault="003A30F5" w:rsidP="003A30F5">
      <w:pPr>
        <w:pStyle w:val="Heading2separationline"/>
      </w:pPr>
    </w:p>
    <w:p w14:paraId="49697092" w14:textId="14E0A989" w:rsidR="003A30F5" w:rsidRPr="00D34F9C" w:rsidRDefault="008A6149" w:rsidP="00CE5BF8">
      <w:pPr>
        <w:pStyle w:val="BodyText"/>
      </w:pPr>
      <w:r w:rsidRPr="008A6149">
        <w:t>This module describes how to test AC power at an AtoN station.</w:t>
      </w:r>
    </w:p>
    <w:p w14:paraId="6D106974" w14:textId="77777777" w:rsidR="003A30F5" w:rsidRDefault="003A30F5" w:rsidP="003A30F5">
      <w:pPr>
        <w:pStyle w:val="Heading2"/>
      </w:pPr>
      <w:bookmarkStart w:id="40" w:name="_Toc471300013"/>
      <w:r>
        <w:t>Learning Objective</w:t>
      </w:r>
      <w:bookmarkEnd w:id="40"/>
    </w:p>
    <w:p w14:paraId="29AA6DDE" w14:textId="77777777" w:rsidR="003A30F5" w:rsidRDefault="003A30F5" w:rsidP="003A30F5">
      <w:pPr>
        <w:pStyle w:val="Heading2separationline"/>
      </w:pPr>
    </w:p>
    <w:p w14:paraId="0A45B8B1" w14:textId="0BDCAC82" w:rsidR="003A30F5" w:rsidRPr="00FD3637" w:rsidRDefault="008A6149" w:rsidP="003A30F5">
      <w:pPr>
        <w:pStyle w:val="BodyText"/>
      </w:pPr>
      <w:r w:rsidRPr="00A11268">
        <w:t xml:space="preserve">To gain a </w:t>
      </w:r>
      <w:r w:rsidRPr="00A11268">
        <w:rPr>
          <w:b/>
        </w:rPr>
        <w:t>basic</w:t>
      </w:r>
      <w:r w:rsidRPr="00A11268">
        <w:t xml:space="preserve"> understanding of how to assess an existing mains AC utility power supply at a fixed AtoN station.</w:t>
      </w:r>
    </w:p>
    <w:p w14:paraId="2FCB0604" w14:textId="77777777" w:rsidR="003A30F5" w:rsidRDefault="003A30F5" w:rsidP="003A30F5">
      <w:pPr>
        <w:pStyle w:val="Heading2"/>
      </w:pPr>
      <w:bookmarkStart w:id="41" w:name="_Toc471300014"/>
      <w:r>
        <w:t>Syllabus</w:t>
      </w:r>
      <w:bookmarkEnd w:id="41"/>
    </w:p>
    <w:p w14:paraId="1AB28546" w14:textId="77777777" w:rsidR="003A30F5" w:rsidRPr="00FD3637" w:rsidRDefault="003A30F5" w:rsidP="003A30F5">
      <w:pPr>
        <w:pStyle w:val="Heading2separationline"/>
      </w:pPr>
    </w:p>
    <w:p w14:paraId="4DAF7C49" w14:textId="3C52FCF5" w:rsidR="003A30F5" w:rsidRDefault="003A30F5" w:rsidP="003A30F5">
      <w:pPr>
        <w:pStyle w:val="Heading3"/>
      </w:pPr>
      <w:bookmarkStart w:id="42" w:name="_Toc471300015"/>
      <w:r>
        <w:t xml:space="preserve">Lesson 1 – </w:t>
      </w:r>
      <w:r w:rsidR="008A6149" w:rsidRPr="009462B7">
        <w:t>Practical Electrical Safety</w:t>
      </w:r>
      <w:bookmarkEnd w:id="42"/>
    </w:p>
    <w:p w14:paraId="02872DF8" w14:textId="0E85C30E" w:rsidR="001D0800" w:rsidRPr="001D0800" w:rsidRDefault="001D0800" w:rsidP="005B7F7E">
      <w:pPr>
        <w:pStyle w:val="List1"/>
        <w:numPr>
          <w:ilvl w:val="0"/>
          <w:numId w:val="30"/>
        </w:numPr>
      </w:pPr>
      <w:r w:rsidRPr="001D0800">
        <w:t>Review of potential electrical hazards</w:t>
      </w:r>
      <w:r>
        <w:t>.</w:t>
      </w:r>
    </w:p>
    <w:p w14:paraId="16FB3F1D" w14:textId="3C989C5E" w:rsidR="001D0800" w:rsidRPr="001D0800" w:rsidRDefault="001D0800" w:rsidP="005B7F7E">
      <w:pPr>
        <w:pStyle w:val="List1"/>
        <w:numPr>
          <w:ilvl w:val="0"/>
          <w:numId w:val="30"/>
        </w:numPr>
      </w:pPr>
      <w:r w:rsidRPr="001D0800">
        <w:t>Review of battery safety</w:t>
      </w:r>
      <w:r>
        <w:t>.</w:t>
      </w:r>
    </w:p>
    <w:p w14:paraId="3FB101F8" w14:textId="45B3A966" w:rsidR="001D0800" w:rsidRPr="001D0800" w:rsidRDefault="001D0800" w:rsidP="005B7F7E">
      <w:pPr>
        <w:pStyle w:val="List1"/>
        <w:numPr>
          <w:ilvl w:val="0"/>
          <w:numId w:val="30"/>
        </w:numPr>
      </w:pPr>
      <w:r w:rsidRPr="001D0800">
        <w:t>Earthing considerations and tests</w:t>
      </w:r>
      <w:r>
        <w:t>.</w:t>
      </w:r>
    </w:p>
    <w:p w14:paraId="04A56E0D" w14:textId="1876936F" w:rsidR="001D0800" w:rsidRPr="001D0800" w:rsidRDefault="001D0800" w:rsidP="005B7F7E">
      <w:pPr>
        <w:pStyle w:val="List1"/>
        <w:numPr>
          <w:ilvl w:val="0"/>
          <w:numId w:val="30"/>
        </w:numPr>
      </w:pPr>
      <w:r w:rsidRPr="001D0800">
        <w:t>Signs of corrosion</w:t>
      </w:r>
      <w:r>
        <w:t>.</w:t>
      </w:r>
    </w:p>
    <w:p w14:paraId="597B8BDD" w14:textId="1802D9F3" w:rsidR="001D0800" w:rsidRPr="001D0800" w:rsidRDefault="001D0800" w:rsidP="005B7F7E">
      <w:pPr>
        <w:pStyle w:val="List1"/>
        <w:numPr>
          <w:ilvl w:val="0"/>
          <w:numId w:val="30"/>
        </w:numPr>
      </w:pPr>
      <w:r w:rsidRPr="001D0800">
        <w:t>Electrical safety precautions and equipment</w:t>
      </w:r>
      <w:r>
        <w:t>.</w:t>
      </w:r>
    </w:p>
    <w:p w14:paraId="603FDCA7" w14:textId="407003D6" w:rsidR="003A30F5" w:rsidRDefault="001D0800" w:rsidP="005B7F7E">
      <w:pPr>
        <w:pStyle w:val="List1"/>
        <w:numPr>
          <w:ilvl w:val="0"/>
          <w:numId w:val="30"/>
        </w:numPr>
      </w:pPr>
      <w:r w:rsidRPr="001D0800">
        <w:t>Test equipment required to check electrical supplies</w:t>
      </w:r>
      <w:r>
        <w:t>.</w:t>
      </w:r>
    </w:p>
    <w:p w14:paraId="0D00CE3C" w14:textId="7ABBF261" w:rsidR="003A30F5" w:rsidRDefault="003A30F5" w:rsidP="003A30F5">
      <w:pPr>
        <w:pStyle w:val="Heading3"/>
      </w:pPr>
      <w:bookmarkStart w:id="43" w:name="_Toc471300016"/>
      <w:r>
        <w:t xml:space="preserve">Lesson 2 - </w:t>
      </w:r>
      <w:r w:rsidR="008A6149" w:rsidRPr="009462B7">
        <w:t>Practical Electrical Testing</w:t>
      </w:r>
      <w:bookmarkEnd w:id="43"/>
    </w:p>
    <w:p w14:paraId="3CA7C5A4" w14:textId="6119060B" w:rsidR="001D0800" w:rsidRPr="001D0800" w:rsidRDefault="001D0800" w:rsidP="005B7F7E">
      <w:pPr>
        <w:pStyle w:val="List1"/>
        <w:numPr>
          <w:ilvl w:val="0"/>
          <w:numId w:val="31"/>
        </w:numPr>
      </w:pPr>
      <w:r w:rsidRPr="001D0800">
        <w:t>Review of tools and test equipment</w:t>
      </w:r>
      <w:r>
        <w:t>.</w:t>
      </w:r>
    </w:p>
    <w:p w14:paraId="0B55F175" w14:textId="1809C66A" w:rsidR="001D0800" w:rsidRPr="001D0800" w:rsidRDefault="001D0800" w:rsidP="005B7F7E">
      <w:pPr>
        <w:pStyle w:val="List1"/>
        <w:numPr>
          <w:ilvl w:val="0"/>
          <w:numId w:val="31"/>
        </w:numPr>
      </w:pPr>
      <w:r w:rsidRPr="001D0800">
        <w:t>Initial examination and checks of cables and connections</w:t>
      </w:r>
      <w:r>
        <w:t>.</w:t>
      </w:r>
    </w:p>
    <w:p w14:paraId="7B1CD6EA" w14:textId="4A0D91FF" w:rsidR="001D0800" w:rsidRPr="001D0800" w:rsidRDefault="001D0800" w:rsidP="005B7F7E">
      <w:pPr>
        <w:pStyle w:val="List1"/>
        <w:numPr>
          <w:ilvl w:val="0"/>
          <w:numId w:val="31"/>
        </w:numPr>
      </w:pPr>
      <w:r w:rsidRPr="001D0800">
        <w:t>Testing of existing supply</w:t>
      </w:r>
      <w:r>
        <w:t>.</w:t>
      </w:r>
    </w:p>
    <w:p w14:paraId="1C6DBECE" w14:textId="05A6B40A" w:rsidR="001D0800" w:rsidRPr="001D0800" w:rsidRDefault="001D0800" w:rsidP="005B7F7E">
      <w:pPr>
        <w:pStyle w:val="List1"/>
        <w:numPr>
          <w:ilvl w:val="0"/>
          <w:numId w:val="31"/>
        </w:numPr>
      </w:pPr>
      <w:r w:rsidRPr="001D0800">
        <w:t>Isolation of backup systems</w:t>
      </w:r>
      <w:r>
        <w:t>.</w:t>
      </w:r>
    </w:p>
    <w:p w14:paraId="393D989D" w14:textId="59004570" w:rsidR="001D0800" w:rsidRPr="001D0800" w:rsidRDefault="001D0800" w:rsidP="005B7F7E">
      <w:pPr>
        <w:pStyle w:val="List1"/>
        <w:numPr>
          <w:ilvl w:val="0"/>
          <w:numId w:val="31"/>
        </w:numPr>
      </w:pPr>
      <w:r w:rsidRPr="001D0800">
        <w:t>Earthing tests</w:t>
      </w:r>
      <w:r>
        <w:t>.</w:t>
      </w:r>
    </w:p>
    <w:p w14:paraId="72F485EC" w14:textId="7A74C56E" w:rsidR="003A30F5" w:rsidRDefault="001D0800" w:rsidP="005B7F7E">
      <w:pPr>
        <w:pStyle w:val="List1"/>
        <w:numPr>
          <w:ilvl w:val="0"/>
          <w:numId w:val="31"/>
        </w:numPr>
      </w:pPr>
      <w:r w:rsidRPr="001D0800">
        <w:t>Completion of maintenance records</w:t>
      </w:r>
      <w:r>
        <w:t>.</w:t>
      </w:r>
    </w:p>
    <w:p w14:paraId="29F6EC52" w14:textId="726EBD65" w:rsidR="003A30F5" w:rsidRDefault="003A30F5" w:rsidP="003A30F5">
      <w:pPr>
        <w:pStyle w:val="Heading1"/>
      </w:pPr>
      <w:bookmarkStart w:id="44" w:name="_Toc471300017"/>
      <w:r>
        <w:t xml:space="preserve">MODULE 4 – </w:t>
      </w:r>
      <w:r w:rsidR="001D0800" w:rsidRPr="001D0800">
        <w:rPr>
          <w:caps w:val="0"/>
        </w:rPr>
        <w:t>DIESEL AND PETROL GENERATORS</w:t>
      </w:r>
      <w:bookmarkEnd w:id="44"/>
    </w:p>
    <w:p w14:paraId="00D4C435" w14:textId="77777777" w:rsidR="003A30F5" w:rsidRDefault="003A30F5" w:rsidP="003A30F5">
      <w:pPr>
        <w:pStyle w:val="Heading1separatationline"/>
      </w:pPr>
    </w:p>
    <w:p w14:paraId="7D77E47D" w14:textId="77777777" w:rsidR="003A30F5" w:rsidRDefault="003A30F5" w:rsidP="003A30F5">
      <w:pPr>
        <w:pStyle w:val="Heading2"/>
      </w:pPr>
      <w:bookmarkStart w:id="45" w:name="_Toc471300018"/>
      <w:r>
        <w:t>Scope</w:t>
      </w:r>
      <w:bookmarkEnd w:id="45"/>
    </w:p>
    <w:p w14:paraId="7B859B4D" w14:textId="77777777" w:rsidR="003A30F5" w:rsidRDefault="003A30F5" w:rsidP="003A30F5">
      <w:pPr>
        <w:pStyle w:val="Heading2separationline"/>
      </w:pPr>
    </w:p>
    <w:p w14:paraId="4FA3C325" w14:textId="32649427" w:rsidR="003A30F5" w:rsidRPr="00D34F9C" w:rsidRDefault="001D0800" w:rsidP="001D0800">
      <w:pPr>
        <w:pStyle w:val="BodyText"/>
      </w:pPr>
      <w:r w:rsidRPr="001D0800">
        <w:t>This module describes how to test the power output from a diesel or petrol generator at an AtoN station.</w:t>
      </w:r>
    </w:p>
    <w:p w14:paraId="58824B1D" w14:textId="77777777" w:rsidR="003A30F5" w:rsidRDefault="003A30F5" w:rsidP="003A30F5">
      <w:pPr>
        <w:pStyle w:val="Heading2"/>
      </w:pPr>
      <w:bookmarkStart w:id="46" w:name="_Toc471300019"/>
      <w:r>
        <w:t>Learning Objective</w:t>
      </w:r>
      <w:bookmarkEnd w:id="46"/>
    </w:p>
    <w:p w14:paraId="19888E39" w14:textId="77777777" w:rsidR="003A30F5" w:rsidRDefault="003A30F5" w:rsidP="003A30F5">
      <w:pPr>
        <w:pStyle w:val="Heading2separationline"/>
      </w:pPr>
    </w:p>
    <w:p w14:paraId="26C4EFC2" w14:textId="0DC580F9" w:rsidR="003A30F5" w:rsidRPr="00FD3637" w:rsidRDefault="001D0800" w:rsidP="003A30F5">
      <w:pPr>
        <w:pStyle w:val="BodyText"/>
      </w:pPr>
      <w:r w:rsidRPr="001D0800">
        <w:t xml:space="preserve">To gain a </w:t>
      </w:r>
      <w:r w:rsidRPr="001D0800">
        <w:rPr>
          <w:b/>
        </w:rPr>
        <w:t>satisfactory</w:t>
      </w:r>
      <w:r w:rsidRPr="001D0800">
        <w:t xml:space="preserve"> understanding of how to test the supply from a fixed or temporary generators at major or minor AtoN stations.</w:t>
      </w:r>
    </w:p>
    <w:p w14:paraId="76BD0AB6" w14:textId="77777777" w:rsidR="005A3D74" w:rsidRDefault="005A3D74">
      <w:pPr>
        <w:spacing w:after="200" w:line="276" w:lineRule="auto"/>
        <w:rPr>
          <w:rFonts w:asciiTheme="majorHAnsi" w:eastAsiaTheme="majorEastAsia" w:hAnsiTheme="majorHAnsi" w:cstheme="majorBidi"/>
          <w:b/>
          <w:bCs/>
          <w:caps/>
          <w:color w:val="00AFAA"/>
          <w:sz w:val="24"/>
          <w:szCs w:val="24"/>
        </w:rPr>
      </w:pPr>
      <w:r>
        <w:br w:type="page"/>
      </w:r>
    </w:p>
    <w:p w14:paraId="6C2EB127" w14:textId="4BB4EB8B" w:rsidR="003A30F5" w:rsidRDefault="003A30F5" w:rsidP="003A30F5">
      <w:pPr>
        <w:pStyle w:val="Heading2"/>
      </w:pPr>
      <w:bookmarkStart w:id="47" w:name="_Toc471300020"/>
      <w:r>
        <w:lastRenderedPageBreak/>
        <w:t>Syllabus</w:t>
      </w:r>
      <w:bookmarkEnd w:id="47"/>
    </w:p>
    <w:p w14:paraId="564F108A" w14:textId="77777777" w:rsidR="003A30F5" w:rsidRPr="00FD3637" w:rsidRDefault="003A30F5" w:rsidP="003A30F5">
      <w:pPr>
        <w:pStyle w:val="Heading2separationline"/>
      </w:pPr>
    </w:p>
    <w:p w14:paraId="323A6336" w14:textId="5ABA103F" w:rsidR="003A30F5" w:rsidRDefault="003A30F5" w:rsidP="003A30F5">
      <w:pPr>
        <w:pStyle w:val="Heading3"/>
      </w:pPr>
      <w:bookmarkStart w:id="48" w:name="_Toc471300021"/>
      <w:r>
        <w:t xml:space="preserve">Lesson 1 – </w:t>
      </w:r>
      <w:r w:rsidR="00111E45" w:rsidRPr="00111E45">
        <w:t>Practical Tests of Electrical Supply from an installed Generator</w:t>
      </w:r>
      <w:bookmarkEnd w:id="48"/>
    </w:p>
    <w:p w14:paraId="13D51F1F" w14:textId="7261D410" w:rsidR="00EF77D7" w:rsidRPr="00EF77D7" w:rsidRDefault="00EF77D7" w:rsidP="005B7F7E">
      <w:pPr>
        <w:pStyle w:val="List1"/>
        <w:numPr>
          <w:ilvl w:val="0"/>
          <w:numId w:val="32"/>
        </w:numPr>
      </w:pPr>
      <w:r w:rsidRPr="00EF77D7">
        <w:t>Review of occupational safety considerations</w:t>
      </w:r>
      <w:r>
        <w:t>:</w:t>
      </w:r>
    </w:p>
    <w:p w14:paraId="7217A986" w14:textId="2E115E54" w:rsidR="00EF77D7" w:rsidRPr="00EF77D7" w:rsidRDefault="00EF77D7" w:rsidP="00EF77D7">
      <w:pPr>
        <w:pStyle w:val="Lista"/>
      </w:pPr>
      <w:r w:rsidRPr="00EF77D7">
        <w:t>Exhaust fumes</w:t>
      </w:r>
      <w:r>
        <w:t>.</w:t>
      </w:r>
    </w:p>
    <w:p w14:paraId="10CF5B8A" w14:textId="6B5C815F" w:rsidR="00EF77D7" w:rsidRPr="00EF77D7" w:rsidRDefault="00EF77D7" w:rsidP="00EF77D7">
      <w:pPr>
        <w:pStyle w:val="Lista"/>
      </w:pPr>
      <w:r w:rsidRPr="00EF77D7">
        <w:t>Fuel hazards</w:t>
      </w:r>
      <w:r>
        <w:t>.</w:t>
      </w:r>
    </w:p>
    <w:p w14:paraId="7DF7794C" w14:textId="56DC16F1" w:rsidR="00EF77D7" w:rsidRPr="00EF77D7" w:rsidRDefault="00EF77D7" w:rsidP="00EF77D7">
      <w:pPr>
        <w:pStyle w:val="Lista"/>
      </w:pPr>
      <w:r w:rsidRPr="00EF77D7">
        <w:t>Fire hazards</w:t>
      </w:r>
      <w:r>
        <w:t>.</w:t>
      </w:r>
    </w:p>
    <w:p w14:paraId="19F55358" w14:textId="5468F816" w:rsidR="00EF77D7" w:rsidRPr="00EF77D7" w:rsidRDefault="00EF77D7" w:rsidP="00EF77D7">
      <w:pPr>
        <w:pStyle w:val="Lista"/>
      </w:pPr>
      <w:r w:rsidRPr="00EF77D7">
        <w:t>Electric shock</w:t>
      </w:r>
      <w:r>
        <w:t>.</w:t>
      </w:r>
    </w:p>
    <w:p w14:paraId="738B1ED2" w14:textId="5A024A58" w:rsidR="00EF77D7" w:rsidRPr="00EF77D7" w:rsidRDefault="00EF77D7" w:rsidP="00EF77D7">
      <w:pPr>
        <w:pStyle w:val="Lista"/>
      </w:pPr>
      <w:r w:rsidRPr="00EF77D7">
        <w:t>Automatic starting</w:t>
      </w:r>
      <w:r>
        <w:t>.</w:t>
      </w:r>
    </w:p>
    <w:p w14:paraId="3B2A65E9" w14:textId="24EAF075" w:rsidR="00EF77D7" w:rsidRPr="00EF77D7" w:rsidRDefault="00EF77D7" w:rsidP="005B7F7E">
      <w:pPr>
        <w:pStyle w:val="List1"/>
        <w:numPr>
          <w:ilvl w:val="0"/>
          <w:numId w:val="32"/>
        </w:numPr>
      </w:pPr>
      <w:r w:rsidRPr="00EF77D7">
        <w:t>Review of tools and test equipment</w:t>
      </w:r>
      <w:r>
        <w:t>.</w:t>
      </w:r>
    </w:p>
    <w:p w14:paraId="64946CCA" w14:textId="64176DDA" w:rsidR="00EF77D7" w:rsidRPr="00EF77D7" w:rsidRDefault="00EF77D7" w:rsidP="005B7F7E">
      <w:pPr>
        <w:pStyle w:val="List1"/>
        <w:numPr>
          <w:ilvl w:val="0"/>
          <w:numId w:val="32"/>
        </w:numPr>
      </w:pPr>
      <w:r w:rsidRPr="00EF77D7">
        <w:t>Checks on existing cables, circuits and breakers</w:t>
      </w:r>
      <w:r>
        <w:t>.</w:t>
      </w:r>
    </w:p>
    <w:p w14:paraId="2D1E76B9" w14:textId="71DE2A9F" w:rsidR="00EF77D7" w:rsidRPr="00EF77D7" w:rsidRDefault="00EF77D7" w:rsidP="005B7F7E">
      <w:pPr>
        <w:pStyle w:val="List1"/>
        <w:numPr>
          <w:ilvl w:val="0"/>
          <w:numId w:val="32"/>
        </w:numPr>
      </w:pPr>
      <w:r w:rsidRPr="00EF77D7">
        <w:t>Earthing tests</w:t>
      </w:r>
      <w:r>
        <w:t>.</w:t>
      </w:r>
    </w:p>
    <w:p w14:paraId="04FCE9BC" w14:textId="7315FB36" w:rsidR="003A30F5" w:rsidRDefault="00EF77D7" w:rsidP="005B7F7E">
      <w:pPr>
        <w:pStyle w:val="List1"/>
        <w:numPr>
          <w:ilvl w:val="0"/>
          <w:numId w:val="32"/>
        </w:numPr>
      </w:pPr>
      <w:r w:rsidRPr="00EF77D7">
        <w:t>Completion of maintenance records</w:t>
      </w:r>
      <w:r>
        <w:t>.</w:t>
      </w:r>
    </w:p>
    <w:p w14:paraId="759F7FF9" w14:textId="082ED64C" w:rsidR="003A30F5" w:rsidRDefault="003A30F5" w:rsidP="003A30F5">
      <w:pPr>
        <w:pStyle w:val="Heading3"/>
      </w:pPr>
      <w:bookmarkStart w:id="49" w:name="_Toc471300022"/>
      <w:r>
        <w:t xml:space="preserve">Lesson 2 - </w:t>
      </w:r>
      <w:r w:rsidR="00111E45" w:rsidRPr="00111E45">
        <w:t>Practical Tests of Electrical Supply from a portable Generator</w:t>
      </w:r>
      <w:bookmarkEnd w:id="49"/>
    </w:p>
    <w:p w14:paraId="71E08EE3" w14:textId="054B14BE" w:rsidR="00EF77D7" w:rsidRPr="00EF77D7" w:rsidRDefault="00EF77D7" w:rsidP="005B7F7E">
      <w:pPr>
        <w:pStyle w:val="List1"/>
        <w:numPr>
          <w:ilvl w:val="0"/>
          <w:numId w:val="33"/>
        </w:numPr>
      </w:pPr>
      <w:r w:rsidRPr="00EF77D7">
        <w:t>Review of occupational safety considerations including petrol hazards</w:t>
      </w:r>
      <w:r>
        <w:t>.</w:t>
      </w:r>
    </w:p>
    <w:p w14:paraId="4ED6A202" w14:textId="2C6763C3" w:rsidR="00EF77D7" w:rsidRPr="00EF77D7" w:rsidRDefault="00EF77D7" w:rsidP="005B7F7E">
      <w:pPr>
        <w:pStyle w:val="List1"/>
        <w:numPr>
          <w:ilvl w:val="0"/>
          <w:numId w:val="33"/>
        </w:numPr>
      </w:pPr>
      <w:r w:rsidRPr="00EF77D7">
        <w:t>Review of tools and test equipment</w:t>
      </w:r>
      <w:r>
        <w:t>.</w:t>
      </w:r>
    </w:p>
    <w:p w14:paraId="1B121732" w14:textId="156B0629" w:rsidR="00EF77D7" w:rsidRPr="00EF77D7" w:rsidRDefault="00EF77D7" w:rsidP="005B7F7E">
      <w:pPr>
        <w:pStyle w:val="List1"/>
        <w:numPr>
          <w:ilvl w:val="0"/>
          <w:numId w:val="33"/>
        </w:numPr>
      </w:pPr>
      <w:r w:rsidRPr="00EF77D7">
        <w:t>Checks on existing cables, circuits and breakers</w:t>
      </w:r>
      <w:r>
        <w:t>.</w:t>
      </w:r>
    </w:p>
    <w:p w14:paraId="2010A54B" w14:textId="45D80FF6" w:rsidR="00EF77D7" w:rsidRPr="00EF77D7" w:rsidRDefault="00EF77D7" w:rsidP="005B7F7E">
      <w:pPr>
        <w:pStyle w:val="List1"/>
        <w:numPr>
          <w:ilvl w:val="0"/>
          <w:numId w:val="33"/>
        </w:numPr>
      </w:pPr>
      <w:r w:rsidRPr="00EF77D7">
        <w:t>Testing and isolation of existing supplies and backup systems</w:t>
      </w:r>
      <w:r>
        <w:t>.</w:t>
      </w:r>
    </w:p>
    <w:p w14:paraId="39A1F6B4" w14:textId="0CE92BA2" w:rsidR="00EF77D7" w:rsidRPr="00EF77D7" w:rsidRDefault="00EF77D7" w:rsidP="005B7F7E">
      <w:pPr>
        <w:pStyle w:val="List1"/>
        <w:numPr>
          <w:ilvl w:val="0"/>
          <w:numId w:val="33"/>
        </w:numPr>
      </w:pPr>
      <w:r w:rsidRPr="00EF77D7">
        <w:t>Starting procedures and safety checks for the generator</w:t>
      </w:r>
      <w:r>
        <w:t>.</w:t>
      </w:r>
    </w:p>
    <w:p w14:paraId="158223AC" w14:textId="683BA277" w:rsidR="00EF77D7" w:rsidRPr="00EF77D7" w:rsidRDefault="00EF77D7" w:rsidP="005B7F7E">
      <w:pPr>
        <w:pStyle w:val="List1"/>
        <w:numPr>
          <w:ilvl w:val="0"/>
          <w:numId w:val="33"/>
        </w:numPr>
      </w:pPr>
      <w:r w:rsidRPr="00EF77D7">
        <w:t>Checks on voltage output from a generator</w:t>
      </w:r>
      <w:r>
        <w:t>.</w:t>
      </w:r>
    </w:p>
    <w:p w14:paraId="02FD79E2" w14:textId="52D4AD69" w:rsidR="003A30F5" w:rsidRDefault="00EF77D7" w:rsidP="005B7F7E">
      <w:pPr>
        <w:pStyle w:val="List1"/>
        <w:numPr>
          <w:ilvl w:val="0"/>
          <w:numId w:val="33"/>
        </w:numPr>
      </w:pPr>
      <w:r w:rsidRPr="00EF77D7">
        <w:t>Completion of maintenance records</w:t>
      </w:r>
      <w:r>
        <w:t>.</w:t>
      </w:r>
    </w:p>
    <w:p w14:paraId="16127185" w14:textId="2CC8FA55" w:rsidR="003A30F5" w:rsidRDefault="00111E45" w:rsidP="003A30F5">
      <w:pPr>
        <w:pStyle w:val="Heading1"/>
      </w:pPr>
      <w:bookmarkStart w:id="50" w:name="_Toc471300023"/>
      <w:r>
        <w:t>ASSESSMENT</w:t>
      </w:r>
      <w:bookmarkEnd w:id="50"/>
    </w:p>
    <w:p w14:paraId="5C99A700" w14:textId="77777777" w:rsidR="003A30F5" w:rsidRDefault="003A30F5" w:rsidP="003A30F5">
      <w:pPr>
        <w:pStyle w:val="Heading1separatationline"/>
      </w:pPr>
    </w:p>
    <w:p w14:paraId="058FB397" w14:textId="2F587E41" w:rsidR="003A30F5" w:rsidRPr="005871F3" w:rsidRDefault="00111E45" w:rsidP="00111E45">
      <w:pPr>
        <w:pStyle w:val="BodyText"/>
      </w:pPr>
      <w:r w:rsidRPr="00111E45">
        <w:t>Participants will be assessed on their competency at the end of Module 4</w:t>
      </w:r>
      <w:r>
        <w:t>.</w:t>
      </w:r>
    </w:p>
    <w:sectPr w:rsidR="003A30F5" w:rsidRPr="005871F3"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0E330" w14:textId="77777777" w:rsidR="002F5DA2" w:rsidRDefault="002F5DA2" w:rsidP="003274DB">
      <w:r>
        <w:separator/>
      </w:r>
    </w:p>
    <w:p w14:paraId="783882CC" w14:textId="77777777" w:rsidR="002F5DA2" w:rsidRDefault="002F5DA2"/>
    <w:p w14:paraId="2AFECE90" w14:textId="77777777" w:rsidR="002F5DA2" w:rsidRDefault="002F5DA2"/>
    <w:p w14:paraId="0C4726EF" w14:textId="77777777" w:rsidR="002F5DA2" w:rsidRDefault="002F5DA2"/>
  </w:endnote>
  <w:endnote w:type="continuationSeparator" w:id="0">
    <w:p w14:paraId="33ED8923" w14:textId="77777777" w:rsidR="002F5DA2" w:rsidRDefault="002F5DA2" w:rsidP="003274DB">
      <w:r>
        <w:continuationSeparator/>
      </w:r>
    </w:p>
    <w:p w14:paraId="3AB2D949" w14:textId="77777777" w:rsidR="002F5DA2" w:rsidRDefault="002F5DA2"/>
    <w:p w14:paraId="7A4689A0" w14:textId="77777777" w:rsidR="002F5DA2" w:rsidRDefault="002F5DA2"/>
    <w:p w14:paraId="7F1AC398" w14:textId="77777777" w:rsidR="002F5DA2" w:rsidRDefault="002F5D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2A0801" w:rsidRPr="00AC24F4" w:rsidRDefault="002A0801"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2C76EEEC" w14:textId="646E5C62" w:rsidR="002A0801" w:rsidRPr="00AC24F4" w:rsidRDefault="002A0801"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ins w:id="6" w:author="Seamus Doyle" w:date="2017-03-04T18:14:00Z">
      <w:r w:rsidR="0092505C">
        <w:rPr>
          <w:rFonts w:ascii="Avenir Book" w:hAnsi="Avenir Book"/>
          <w:color w:val="808080" w:themeColor="background1" w:themeShade="80"/>
          <w:sz w:val="13"/>
          <w:szCs w:val="13"/>
        </w:rPr>
        <w:t>contact</w:t>
      </w:r>
    </w:ins>
    <w:r w:rsidRPr="00AC24F4">
      <w:rPr>
        <w:rFonts w:ascii="Avenir Book" w:hAnsi="Avenir Book"/>
        <w:color w:val="808080" w:themeColor="background1" w:themeShade="80"/>
        <w:sz w:val="13"/>
        <w:szCs w:val="13"/>
      </w:rPr>
      <w:t>@iala-aism.org</w:t>
    </w:r>
  </w:p>
  <w:p w14:paraId="69B895AB" w14:textId="77777777" w:rsidR="002A0801" w:rsidRPr="00DE397B" w:rsidRDefault="002A0801"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2A0801" w:rsidRPr="00DE397B" w:rsidRDefault="002A0801"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2A0801" w:rsidRPr="00ED2A8D" w:rsidRDefault="002A0801"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2A0801" w:rsidRPr="003028AF" w:rsidRDefault="002A0801" w:rsidP="003028AF">
    <w:pPr>
      <w:pStyle w:val="Footer"/>
      <w:rPr>
        <w:sz w:val="15"/>
        <w:szCs w:val="15"/>
      </w:rPr>
    </w:pPr>
  </w:p>
  <w:p w14:paraId="7CC1A0EC" w14:textId="77777777" w:rsidR="002A0801" w:rsidRDefault="002A0801" w:rsidP="00AB4A21">
    <w:pPr>
      <w:pStyle w:val="Footerportrait"/>
    </w:pPr>
  </w:p>
  <w:p w14:paraId="2B4785A8" w14:textId="77777777" w:rsidR="002A0801" w:rsidRPr="003C0749" w:rsidRDefault="00AD3A76" w:rsidP="00AB4A21">
    <w:pPr>
      <w:pStyle w:val="Footerportrait"/>
      <w:rPr>
        <w:b w:val="0"/>
      </w:rPr>
    </w:pPr>
    <w:r w:rsidRPr="003C0749">
      <w:rPr>
        <w:b w:val="0"/>
      </w:rPr>
      <w:fldChar w:fldCharType="begin"/>
    </w:r>
    <w:r w:rsidRPr="003C0749">
      <w:rPr>
        <w:b w:val="0"/>
      </w:rPr>
      <w:instrText xml:space="preserve"> STYLEREF "Document type" \* MERGEFORMAT </w:instrText>
    </w:r>
    <w:r w:rsidRPr="003C0749">
      <w:rPr>
        <w:b w:val="0"/>
      </w:rPr>
      <w:fldChar w:fldCharType="separate"/>
    </w:r>
    <w:r w:rsidR="0092505C" w:rsidRPr="0092505C">
      <w:rPr>
        <w:b w:val="0"/>
        <w:bCs/>
      </w:rPr>
      <w:t>IALA Model Course</w:t>
    </w:r>
    <w:r w:rsidRPr="003C0749">
      <w:rPr>
        <w:b w:val="0"/>
        <w:bCs/>
      </w:rPr>
      <w:fldChar w:fldCharType="end"/>
    </w:r>
    <w:r w:rsidR="002A0801" w:rsidRPr="003C0749">
      <w:rPr>
        <w:b w:val="0"/>
      </w:rPr>
      <w:t xml:space="preserve"> </w:t>
    </w:r>
    <w:r w:rsidRPr="003C0749">
      <w:rPr>
        <w:b w:val="0"/>
      </w:rPr>
      <w:fldChar w:fldCharType="begin"/>
    </w:r>
    <w:r w:rsidRPr="003C0749">
      <w:rPr>
        <w:b w:val="0"/>
      </w:rPr>
      <w:instrText xml:space="preserve"> STYLEREF "Document number" \* MERGEFORMAT </w:instrText>
    </w:r>
    <w:r w:rsidRPr="003C0749">
      <w:rPr>
        <w:b w:val="0"/>
      </w:rPr>
      <w:fldChar w:fldCharType="separate"/>
    </w:r>
    <w:r w:rsidR="0092505C">
      <w:rPr>
        <w:b w:val="0"/>
      </w:rPr>
      <w:t>L2.2.5 &amp; 6</w:t>
    </w:r>
    <w:r w:rsidRPr="003C0749">
      <w:rPr>
        <w:b w:val="0"/>
      </w:rPr>
      <w:fldChar w:fldCharType="end"/>
    </w:r>
    <w:r w:rsidR="002A0801" w:rsidRPr="003C0749">
      <w:rPr>
        <w:b w:val="0"/>
      </w:rPr>
      <w:t xml:space="preserve"> – </w:t>
    </w:r>
    <w:r w:rsidRPr="003C0749">
      <w:rPr>
        <w:b w:val="0"/>
      </w:rPr>
      <w:fldChar w:fldCharType="begin"/>
    </w:r>
    <w:r w:rsidRPr="003C0749">
      <w:rPr>
        <w:b w:val="0"/>
      </w:rPr>
      <w:instrText xml:space="preserve"> STYLEREF "Document name" \* MERGEFORMAT </w:instrText>
    </w:r>
    <w:r w:rsidRPr="003C0749">
      <w:rPr>
        <w:b w:val="0"/>
      </w:rPr>
      <w:fldChar w:fldCharType="separate"/>
    </w:r>
    <w:r w:rsidR="0092505C">
      <w:rPr>
        <w:b w:val="0"/>
      </w:rPr>
      <w:t>Level 2 - Mains AC Utility Power Systems; Diesel and Petrol Generators</w:t>
    </w:r>
    <w:r w:rsidRPr="003C0749">
      <w:rPr>
        <w:b w:val="0"/>
      </w:rPr>
      <w:fldChar w:fldCharType="end"/>
    </w:r>
    <w:r w:rsidR="002A0801" w:rsidRPr="003C0749">
      <w:rPr>
        <w:b w:val="0"/>
      </w:rPr>
      <w:tab/>
    </w:r>
  </w:p>
  <w:p w14:paraId="71DF44B0" w14:textId="77777777" w:rsidR="002A0801" w:rsidRPr="003C0749" w:rsidRDefault="002A0801" w:rsidP="003028AF">
    <w:pPr>
      <w:pStyle w:val="Footer"/>
      <w:framePr w:wrap="none" w:vAnchor="text" w:hAnchor="page" w:x="10882" w:y="1"/>
      <w:rPr>
        <w:rStyle w:val="PageNumber"/>
        <w:color w:val="00558C"/>
        <w:szCs w:val="15"/>
      </w:rPr>
    </w:pPr>
    <w:r w:rsidRPr="003C0749">
      <w:rPr>
        <w:rStyle w:val="PageNumber"/>
        <w:color w:val="00558C"/>
        <w:szCs w:val="15"/>
      </w:rPr>
      <w:t xml:space="preserve">P </w:t>
    </w:r>
    <w:r w:rsidRPr="003C0749">
      <w:rPr>
        <w:rStyle w:val="PageNumber"/>
        <w:color w:val="00558C"/>
        <w:szCs w:val="15"/>
      </w:rPr>
      <w:fldChar w:fldCharType="begin"/>
    </w:r>
    <w:r w:rsidRPr="003C0749">
      <w:rPr>
        <w:rStyle w:val="PageNumber"/>
        <w:color w:val="00558C"/>
        <w:szCs w:val="15"/>
      </w:rPr>
      <w:instrText xml:space="preserve">PAGE  </w:instrText>
    </w:r>
    <w:r w:rsidRPr="003C0749">
      <w:rPr>
        <w:rStyle w:val="PageNumber"/>
        <w:color w:val="00558C"/>
        <w:szCs w:val="15"/>
      </w:rPr>
      <w:fldChar w:fldCharType="separate"/>
    </w:r>
    <w:r w:rsidR="0092505C">
      <w:rPr>
        <w:rStyle w:val="PageNumber"/>
        <w:noProof/>
        <w:color w:val="00558C"/>
        <w:szCs w:val="15"/>
      </w:rPr>
      <w:t>4</w:t>
    </w:r>
    <w:r w:rsidRPr="003C0749">
      <w:rPr>
        <w:rStyle w:val="PageNumber"/>
        <w:color w:val="00558C"/>
        <w:szCs w:val="15"/>
      </w:rPr>
      <w:fldChar w:fldCharType="end"/>
    </w:r>
  </w:p>
  <w:p w14:paraId="1D5AF8CB" w14:textId="77777777" w:rsidR="002A0801" w:rsidRPr="003028AF" w:rsidRDefault="002A0801" w:rsidP="00292085">
    <w:pPr>
      <w:pStyle w:val="Footereditionno"/>
      <w:tabs>
        <w:tab w:val="clear" w:pos="10206"/>
        <w:tab w:val="right" w:pos="10205"/>
      </w:tabs>
      <w:rPr>
        <w:szCs w:val="15"/>
      </w:rPr>
    </w:pPr>
    <w:r w:rsidRPr="003C0749">
      <w:rPr>
        <w:b w:val="0"/>
        <w:szCs w:val="15"/>
      </w:rPr>
      <w:fldChar w:fldCharType="begin"/>
    </w:r>
    <w:r w:rsidRPr="003C0749">
      <w:rPr>
        <w:b w:val="0"/>
        <w:szCs w:val="15"/>
      </w:rPr>
      <w:instrText xml:space="preserve"> STYLEREF "Edition number" \* MERGEFORMAT </w:instrText>
    </w:r>
    <w:r w:rsidRPr="003C0749">
      <w:rPr>
        <w:b w:val="0"/>
        <w:szCs w:val="15"/>
      </w:rPr>
      <w:fldChar w:fldCharType="separate"/>
    </w:r>
    <w:r w:rsidR="0092505C" w:rsidRPr="0092505C">
      <w:rPr>
        <w:b w:val="0"/>
        <w:bCs/>
        <w:noProof/>
        <w:szCs w:val="15"/>
        <w:lang w:val="en-US"/>
      </w:rPr>
      <w:t>Edition 21.0</w:t>
    </w:r>
    <w:r w:rsidRPr="003C0749">
      <w:rPr>
        <w:b w:val="0"/>
        <w:szCs w:val="15"/>
      </w:rPr>
      <w:fldChar w:fldCharType="end"/>
    </w:r>
    <w:r w:rsidRPr="003C0749">
      <w:rPr>
        <w:b w:val="0"/>
        <w:szCs w:val="15"/>
      </w:rPr>
      <w:t xml:space="preserve">  </w:t>
    </w:r>
    <w:r w:rsidRPr="003C0749">
      <w:rPr>
        <w:b w:val="0"/>
        <w:szCs w:val="15"/>
      </w:rPr>
      <w:fldChar w:fldCharType="begin"/>
    </w:r>
    <w:r w:rsidRPr="003C0749">
      <w:rPr>
        <w:b w:val="0"/>
        <w:szCs w:val="15"/>
      </w:rPr>
      <w:instrText xml:space="preserve"> STYLEREF "Document date" \* MERGEFORMAT </w:instrText>
    </w:r>
    <w:r w:rsidRPr="003C0749">
      <w:rPr>
        <w:b w:val="0"/>
        <w:szCs w:val="15"/>
      </w:rPr>
      <w:fldChar w:fldCharType="separate"/>
    </w:r>
    <w:r w:rsidR="0092505C" w:rsidRPr="0092505C">
      <w:rPr>
        <w:b w:val="0"/>
        <w:bCs/>
        <w:noProof/>
        <w:szCs w:val="15"/>
        <w:lang w:val="en-US"/>
      </w:rPr>
      <w:t>December</w:t>
    </w:r>
    <w:r w:rsidR="0092505C">
      <w:rPr>
        <w:b w:val="0"/>
        <w:noProof/>
        <w:szCs w:val="15"/>
      </w:rPr>
      <w:t xml:space="preserve"> June 20173</w:t>
    </w:r>
    <w:r w:rsidRPr="003C0749">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2A0801" w:rsidRPr="002C5134" w:rsidRDefault="002A0801" w:rsidP="002C5134">
    <w:pPr>
      <w:pStyle w:val="Footer"/>
      <w:rPr>
        <w:sz w:val="15"/>
        <w:szCs w:val="15"/>
      </w:rPr>
    </w:pPr>
  </w:p>
  <w:p w14:paraId="06D21433" w14:textId="77777777" w:rsidR="002A0801" w:rsidRDefault="002A0801" w:rsidP="00D2697A">
    <w:pPr>
      <w:pStyle w:val="Footerlandscape"/>
    </w:pPr>
  </w:p>
  <w:p w14:paraId="445DAD76" w14:textId="77777777" w:rsidR="002A0801" w:rsidRPr="003C0749" w:rsidRDefault="00AD3A76" w:rsidP="00D2697A">
    <w:pPr>
      <w:pStyle w:val="Footerlandscape"/>
      <w:rPr>
        <w:rStyle w:val="PageNumber"/>
        <w:b w:val="0"/>
        <w:szCs w:val="15"/>
      </w:rPr>
    </w:pPr>
    <w:r w:rsidRPr="003C0749">
      <w:rPr>
        <w:b w:val="0"/>
      </w:rPr>
      <w:fldChar w:fldCharType="begin"/>
    </w:r>
    <w:r w:rsidRPr="003C0749">
      <w:rPr>
        <w:b w:val="0"/>
      </w:rPr>
      <w:instrText xml:space="preserve"> STYLEREF "Document type" \* MERGEFORMAT </w:instrText>
    </w:r>
    <w:r w:rsidRPr="003C0749">
      <w:rPr>
        <w:b w:val="0"/>
      </w:rPr>
      <w:fldChar w:fldCharType="separate"/>
    </w:r>
    <w:r w:rsidR="0092505C" w:rsidRPr="0092505C">
      <w:rPr>
        <w:b w:val="0"/>
        <w:bCs/>
        <w:noProof/>
      </w:rPr>
      <w:t>IALA Model Course</w:t>
    </w:r>
    <w:r w:rsidRPr="003C0749">
      <w:rPr>
        <w:b w:val="0"/>
        <w:bCs/>
        <w:noProof/>
      </w:rPr>
      <w:fldChar w:fldCharType="end"/>
    </w:r>
    <w:r w:rsidR="002A0801" w:rsidRPr="003C0749">
      <w:rPr>
        <w:b w:val="0"/>
      </w:rPr>
      <w:t xml:space="preserve"> </w:t>
    </w:r>
    <w:r w:rsidRPr="003C0749">
      <w:rPr>
        <w:b w:val="0"/>
      </w:rPr>
      <w:fldChar w:fldCharType="begin"/>
    </w:r>
    <w:r w:rsidRPr="003C0749">
      <w:rPr>
        <w:b w:val="0"/>
      </w:rPr>
      <w:instrText xml:space="preserve"> STYLEREF "Document number" \* MERGEFORMAT </w:instrText>
    </w:r>
    <w:r w:rsidRPr="003C0749">
      <w:rPr>
        <w:b w:val="0"/>
      </w:rPr>
      <w:fldChar w:fldCharType="separate"/>
    </w:r>
    <w:r w:rsidR="0092505C">
      <w:rPr>
        <w:b w:val="0"/>
        <w:noProof/>
      </w:rPr>
      <w:t>L2.2.5 &amp; 6</w:t>
    </w:r>
    <w:r w:rsidRPr="003C0749">
      <w:rPr>
        <w:b w:val="0"/>
        <w:noProof/>
      </w:rPr>
      <w:fldChar w:fldCharType="end"/>
    </w:r>
    <w:r w:rsidR="002A0801" w:rsidRPr="003C0749">
      <w:rPr>
        <w:b w:val="0"/>
      </w:rPr>
      <w:t xml:space="preserve"> – </w:t>
    </w:r>
    <w:r w:rsidRPr="003C0749">
      <w:rPr>
        <w:b w:val="0"/>
      </w:rPr>
      <w:fldChar w:fldCharType="begin"/>
    </w:r>
    <w:r w:rsidRPr="003C0749">
      <w:rPr>
        <w:b w:val="0"/>
      </w:rPr>
      <w:instrText xml:space="preserve"> STYLEREF "Document name" \* MERGEFORMAT </w:instrText>
    </w:r>
    <w:r w:rsidRPr="003C0749">
      <w:rPr>
        <w:b w:val="0"/>
      </w:rPr>
      <w:fldChar w:fldCharType="separate"/>
    </w:r>
    <w:r w:rsidR="0092505C">
      <w:rPr>
        <w:b w:val="0"/>
        <w:noProof/>
      </w:rPr>
      <w:t>Level 2 - Mains AC Utility Power Systems; Diesel and Petrol Generators</w:t>
    </w:r>
    <w:r w:rsidRPr="003C0749">
      <w:rPr>
        <w:b w:val="0"/>
        <w:noProof/>
      </w:rPr>
      <w:fldChar w:fldCharType="end"/>
    </w:r>
  </w:p>
  <w:p w14:paraId="58D465E7" w14:textId="77777777" w:rsidR="002A0801" w:rsidRPr="00480D65" w:rsidRDefault="00AD3A76" w:rsidP="00D2697A">
    <w:pPr>
      <w:pStyle w:val="Footerlandscape"/>
    </w:pPr>
    <w:r w:rsidRPr="003C0749">
      <w:rPr>
        <w:b w:val="0"/>
      </w:rPr>
      <w:fldChar w:fldCharType="begin"/>
    </w:r>
    <w:r w:rsidRPr="003C0749">
      <w:rPr>
        <w:b w:val="0"/>
      </w:rPr>
      <w:instrText xml:space="preserve"> STYLEREF "Edition number" \* MERGEFORMAT </w:instrText>
    </w:r>
    <w:r w:rsidRPr="003C0749">
      <w:rPr>
        <w:b w:val="0"/>
      </w:rPr>
      <w:fldChar w:fldCharType="separate"/>
    </w:r>
    <w:r w:rsidR="0092505C" w:rsidRPr="0092505C">
      <w:rPr>
        <w:b w:val="0"/>
        <w:bCs/>
        <w:noProof/>
      </w:rPr>
      <w:t>Edition 21.0</w:t>
    </w:r>
    <w:r w:rsidRPr="003C0749">
      <w:rPr>
        <w:b w:val="0"/>
        <w:bCs/>
        <w:noProof/>
      </w:rPr>
      <w:fldChar w:fldCharType="end"/>
    </w:r>
    <w:r w:rsidR="002A0801" w:rsidRPr="003C0749">
      <w:rPr>
        <w:b w:val="0"/>
      </w:rPr>
      <w:t xml:space="preserve">  </w:t>
    </w:r>
    <w:r w:rsidRPr="003C0749">
      <w:rPr>
        <w:b w:val="0"/>
      </w:rPr>
      <w:fldChar w:fldCharType="begin"/>
    </w:r>
    <w:r w:rsidRPr="003C0749">
      <w:rPr>
        <w:b w:val="0"/>
      </w:rPr>
      <w:instrText xml:space="preserve"> STYLEREF "Document date" \* MERGEFORMAT </w:instrText>
    </w:r>
    <w:r w:rsidRPr="003C0749">
      <w:rPr>
        <w:b w:val="0"/>
      </w:rPr>
      <w:fldChar w:fldCharType="separate"/>
    </w:r>
    <w:r w:rsidR="0092505C" w:rsidRPr="0092505C">
      <w:rPr>
        <w:b w:val="0"/>
        <w:bCs/>
        <w:noProof/>
      </w:rPr>
      <w:t>December June</w:t>
    </w:r>
    <w:r w:rsidR="0092505C">
      <w:rPr>
        <w:b w:val="0"/>
        <w:noProof/>
      </w:rPr>
      <w:t xml:space="preserve"> 20173</w:t>
    </w:r>
    <w:r w:rsidRPr="003C0749">
      <w:rPr>
        <w:b w:val="0"/>
        <w:bCs/>
        <w:noProof/>
      </w:rPr>
      <w:fldChar w:fldCharType="end"/>
    </w:r>
    <w:r w:rsidR="002A0801" w:rsidRPr="00C907DF">
      <w:tab/>
    </w:r>
    <w:r w:rsidR="002A0801" w:rsidRPr="002C5134">
      <w:t xml:space="preserve">P </w:t>
    </w:r>
    <w:r w:rsidR="002A0801" w:rsidRPr="002C5134">
      <w:fldChar w:fldCharType="begin"/>
    </w:r>
    <w:r w:rsidR="002A0801" w:rsidRPr="002C5134">
      <w:instrText xml:space="preserve">PAGE  </w:instrText>
    </w:r>
    <w:r w:rsidR="002A0801" w:rsidRPr="002C5134">
      <w:fldChar w:fldCharType="separate"/>
    </w:r>
    <w:r w:rsidR="0092505C">
      <w:rPr>
        <w:noProof/>
      </w:rPr>
      <w:t>10</w:t>
    </w:r>
    <w:r w:rsidR="002A0801"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FD5C43" w14:textId="77777777" w:rsidR="002F5DA2" w:rsidRDefault="002F5DA2">
      <w:r>
        <w:separator/>
      </w:r>
    </w:p>
    <w:p w14:paraId="5BC96C93" w14:textId="77777777" w:rsidR="002F5DA2" w:rsidRDefault="002F5DA2"/>
  </w:footnote>
  <w:footnote w:type="continuationSeparator" w:id="0">
    <w:p w14:paraId="01A73B8E" w14:textId="77777777" w:rsidR="002F5DA2" w:rsidRDefault="002F5DA2" w:rsidP="003274DB">
      <w:r>
        <w:continuationSeparator/>
      </w:r>
    </w:p>
    <w:p w14:paraId="07A4795A" w14:textId="77777777" w:rsidR="002F5DA2" w:rsidRDefault="002F5DA2"/>
    <w:p w14:paraId="4BD01F1A" w14:textId="77777777" w:rsidR="002F5DA2" w:rsidRDefault="002F5DA2"/>
    <w:p w14:paraId="0A4610A3" w14:textId="77777777" w:rsidR="002F5DA2" w:rsidRDefault="002F5D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DE6A6" w14:textId="1371F751" w:rsidR="002A0801" w:rsidRPr="00ED2A8D" w:rsidRDefault="002A0801" w:rsidP="004F7CCE">
    <w:pPr>
      <w:pStyle w:val="Header"/>
      <w:jc w:val="right"/>
    </w:pPr>
    <w:r w:rsidRPr="00442889">
      <w:rPr>
        <w:noProof/>
        <w:lang w:val="en-IE" w:eastAsia="en-IE"/>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4F7CCE">
      <w:t>ENG6-10.23</w:t>
    </w:r>
  </w:p>
  <w:p w14:paraId="19862EF8" w14:textId="77777777" w:rsidR="002A0801" w:rsidRPr="00ED2A8D" w:rsidRDefault="002A0801" w:rsidP="008747E0">
    <w:pPr>
      <w:pStyle w:val="Header"/>
    </w:pPr>
  </w:p>
  <w:p w14:paraId="4BC4B091" w14:textId="77777777" w:rsidR="002A0801" w:rsidRDefault="002A0801" w:rsidP="008747E0">
    <w:pPr>
      <w:pStyle w:val="Header"/>
    </w:pPr>
  </w:p>
  <w:p w14:paraId="53B687A9" w14:textId="77777777" w:rsidR="002A0801" w:rsidRDefault="002A0801" w:rsidP="008747E0">
    <w:pPr>
      <w:pStyle w:val="Header"/>
    </w:pPr>
  </w:p>
  <w:p w14:paraId="1C7F4832" w14:textId="77777777" w:rsidR="002A0801" w:rsidRDefault="002A0801" w:rsidP="008747E0">
    <w:pPr>
      <w:pStyle w:val="Header"/>
    </w:pPr>
  </w:p>
  <w:p w14:paraId="5A016BEC" w14:textId="77777777" w:rsidR="002A0801" w:rsidRDefault="002A0801" w:rsidP="008747E0">
    <w:pPr>
      <w:pStyle w:val="Header"/>
    </w:pPr>
  </w:p>
  <w:p w14:paraId="03961AB3" w14:textId="77777777" w:rsidR="002A0801" w:rsidRDefault="002A0801" w:rsidP="008747E0">
    <w:pPr>
      <w:pStyle w:val="Header"/>
    </w:pPr>
    <w:r>
      <w:rPr>
        <w:noProof/>
        <w:lang w:val="en-IE" w:eastAsia="en-IE"/>
      </w:rPr>
      <w:drawing>
        <wp:anchor distT="0" distB="0" distL="114300" distR="114300" simplePos="0" relativeHeight="251656189" behindDoc="1" locked="0" layoutInCell="1" allowOverlap="1" wp14:anchorId="461FF855" wp14:editId="511B844F">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2A0801" w:rsidRPr="00ED2A8D" w:rsidRDefault="002A0801" w:rsidP="008747E0">
    <w:pPr>
      <w:pStyle w:val="Header"/>
    </w:pPr>
  </w:p>
  <w:p w14:paraId="5D248D47" w14:textId="77777777" w:rsidR="002A0801" w:rsidRPr="00ED2A8D" w:rsidRDefault="002A0801"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2A0801" w:rsidRPr="00ED2A8D" w:rsidRDefault="002A0801" w:rsidP="008747E0">
    <w:pPr>
      <w:pStyle w:val="Header"/>
    </w:pPr>
    <w:r>
      <w:rPr>
        <w:noProof/>
        <w:lang w:val="en-IE" w:eastAsia="en-IE"/>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2A0801" w:rsidRPr="00ED2A8D" w:rsidRDefault="002A0801" w:rsidP="008747E0">
    <w:pPr>
      <w:pStyle w:val="Header"/>
    </w:pPr>
  </w:p>
  <w:p w14:paraId="001A2B3D" w14:textId="77777777" w:rsidR="002A0801" w:rsidRDefault="002A0801" w:rsidP="008747E0">
    <w:pPr>
      <w:pStyle w:val="Header"/>
    </w:pPr>
  </w:p>
  <w:p w14:paraId="06F960C3" w14:textId="77777777" w:rsidR="002A0801" w:rsidRDefault="002A0801" w:rsidP="008747E0">
    <w:pPr>
      <w:pStyle w:val="Header"/>
    </w:pPr>
  </w:p>
  <w:p w14:paraId="2801C2A7" w14:textId="77777777" w:rsidR="002A0801" w:rsidRDefault="002A0801" w:rsidP="008747E0">
    <w:pPr>
      <w:pStyle w:val="Header"/>
    </w:pPr>
  </w:p>
  <w:p w14:paraId="66955028" w14:textId="77777777" w:rsidR="002A0801" w:rsidRPr="00441393" w:rsidRDefault="002A0801" w:rsidP="00441393">
    <w:pPr>
      <w:pStyle w:val="Contents"/>
    </w:pPr>
    <w:r>
      <w:t>DOCUMENT REVISION</w:t>
    </w:r>
  </w:p>
  <w:p w14:paraId="0930F4C6" w14:textId="77777777" w:rsidR="002A0801" w:rsidRPr="00ED2A8D" w:rsidRDefault="002A0801" w:rsidP="008747E0">
    <w:pPr>
      <w:pStyle w:val="Header"/>
    </w:pPr>
  </w:p>
  <w:p w14:paraId="362B10D2" w14:textId="77777777" w:rsidR="002A0801" w:rsidRPr="00AC33A2" w:rsidRDefault="002A0801"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2A0801" w:rsidRPr="00ED2A8D" w:rsidRDefault="002A0801" w:rsidP="008747E0">
    <w:pPr>
      <w:pStyle w:val="Header"/>
    </w:pPr>
    <w:r>
      <w:rPr>
        <w:noProof/>
        <w:lang w:val="en-IE" w:eastAsia="en-IE"/>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2A0801" w:rsidRPr="00ED2A8D" w:rsidRDefault="002A0801" w:rsidP="008747E0">
    <w:pPr>
      <w:pStyle w:val="Header"/>
    </w:pPr>
  </w:p>
  <w:p w14:paraId="468FCACF" w14:textId="77777777" w:rsidR="002A0801" w:rsidRDefault="002A0801" w:rsidP="008747E0">
    <w:pPr>
      <w:pStyle w:val="Header"/>
    </w:pPr>
  </w:p>
  <w:p w14:paraId="1564543A" w14:textId="77777777" w:rsidR="002A0801" w:rsidRDefault="002A0801" w:rsidP="008747E0">
    <w:pPr>
      <w:pStyle w:val="Header"/>
    </w:pPr>
  </w:p>
  <w:p w14:paraId="44FFE433" w14:textId="77777777" w:rsidR="002A0801" w:rsidRDefault="002A0801" w:rsidP="008747E0">
    <w:pPr>
      <w:pStyle w:val="Header"/>
    </w:pPr>
  </w:p>
  <w:p w14:paraId="27E25C09" w14:textId="77777777" w:rsidR="002A0801" w:rsidRPr="00441393" w:rsidRDefault="002A0801" w:rsidP="00441393">
    <w:pPr>
      <w:pStyle w:val="Contents"/>
    </w:pPr>
    <w:r>
      <w:t>CONTENTS</w:t>
    </w:r>
  </w:p>
  <w:p w14:paraId="31F18123" w14:textId="77777777" w:rsidR="002A0801" w:rsidRPr="00ED2A8D" w:rsidRDefault="002A0801" w:rsidP="008747E0">
    <w:pPr>
      <w:pStyle w:val="Header"/>
    </w:pPr>
  </w:p>
  <w:p w14:paraId="18F3FA94" w14:textId="77777777" w:rsidR="002A0801" w:rsidRPr="00AC33A2" w:rsidRDefault="002A0801"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2A0801" w:rsidRDefault="002A0801" w:rsidP="00480D65">
    <w:pPr>
      <w:pStyle w:val="Header"/>
    </w:pPr>
    <w:r>
      <w:rPr>
        <w:noProof/>
        <w:lang w:val="en-IE" w:eastAsia="en-IE"/>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B98847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FA20C7C"/>
    <w:lvl w:ilvl="0">
      <w:start w:val="1"/>
      <w:numFmt w:val="decimal"/>
      <w:lvlText w:val="%1."/>
      <w:lvlJc w:val="left"/>
      <w:pPr>
        <w:tabs>
          <w:tab w:val="num" w:pos="1800"/>
        </w:tabs>
        <w:ind w:left="1800" w:hanging="360"/>
      </w:pPr>
    </w:lvl>
  </w:abstractNum>
  <w:abstractNum w:abstractNumId="2">
    <w:nsid w:val="FFFFFF7D"/>
    <w:multiLevelType w:val="singleLevel"/>
    <w:tmpl w:val="34483938"/>
    <w:lvl w:ilvl="0">
      <w:start w:val="1"/>
      <w:numFmt w:val="decimal"/>
      <w:lvlText w:val="%1."/>
      <w:lvlJc w:val="left"/>
      <w:pPr>
        <w:tabs>
          <w:tab w:val="num" w:pos="1440"/>
        </w:tabs>
        <w:ind w:left="1440" w:hanging="360"/>
      </w:pPr>
    </w:lvl>
  </w:abstractNum>
  <w:abstractNum w:abstractNumId="3">
    <w:nsid w:val="FFFFFF7F"/>
    <w:multiLevelType w:val="singleLevel"/>
    <w:tmpl w:val="263AE97A"/>
    <w:lvl w:ilvl="0">
      <w:start w:val="1"/>
      <w:numFmt w:val="decimal"/>
      <w:lvlText w:val="%1."/>
      <w:lvlJc w:val="left"/>
      <w:pPr>
        <w:tabs>
          <w:tab w:val="num" w:pos="720"/>
        </w:tabs>
        <w:ind w:left="720" w:hanging="360"/>
      </w:pPr>
    </w:lvl>
  </w:abstractNum>
  <w:abstractNum w:abstractNumId="4">
    <w:nsid w:val="FFFFFF80"/>
    <w:multiLevelType w:val="singleLevel"/>
    <w:tmpl w:val="79E608F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84AC39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852FB3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51E37D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8A6857F0"/>
    <w:lvl w:ilvl="0">
      <w:start w:val="1"/>
      <w:numFmt w:val="bullet"/>
      <w:lvlText w:val=""/>
      <w:lvlJc w:val="left"/>
      <w:pPr>
        <w:tabs>
          <w:tab w:val="num" w:pos="360"/>
        </w:tabs>
        <w:ind w:left="360" w:hanging="360"/>
      </w:pPr>
      <w:rPr>
        <w:rFonts w:ascii="Symbol" w:hAnsi="Symbol" w:hint="default"/>
      </w:rPr>
    </w:lvl>
  </w:abstractNum>
  <w:abstractNum w:abstractNumId="1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9">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13"/>
  </w:num>
  <w:num w:numId="3">
    <w:abstractNumId w:val="15"/>
  </w:num>
  <w:num w:numId="4">
    <w:abstractNumId w:val="11"/>
  </w:num>
  <w:num w:numId="5">
    <w:abstractNumId w:val="19"/>
  </w:num>
  <w:num w:numId="6">
    <w:abstractNumId w:val="24"/>
  </w:num>
  <w:num w:numId="7">
    <w:abstractNumId w:val="31"/>
  </w:num>
  <w:num w:numId="8">
    <w:abstractNumId w:val="28"/>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6"/>
  </w:num>
  <w:num w:numId="18">
    <w:abstractNumId w:val="3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29"/>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68A9"/>
    <w:rsid w:val="000379A7"/>
    <w:rsid w:val="00040EB8"/>
    <w:rsid w:val="000537D0"/>
    <w:rsid w:val="00057B6D"/>
    <w:rsid w:val="00061A7B"/>
    <w:rsid w:val="00077F9D"/>
    <w:rsid w:val="0008654C"/>
    <w:rsid w:val="000904ED"/>
    <w:rsid w:val="00093294"/>
    <w:rsid w:val="000A27A8"/>
    <w:rsid w:val="000A5291"/>
    <w:rsid w:val="000B1A77"/>
    <w:rsid w:val="000C711B"/>
    <w:rsid w:val="000D474B"/>
    <w:rsid w:val="000D6611"/>
    <w:rsid w:val="000D6693"/>
    <w:rsid w:val="000E3954"/>
    <w:rsid w:val="000E3E52"/>
    <w:rsid w:val="000E5D5D"/>
    <w:rsid w:val="000F0F9F"/>
    <w:rsid w:val="000F2CFD"/>
    <w:rsid w:val="000F3F43"/>
    <w:rsid w:val="0010151D"/>
    <w:rsid w:val="00105104"/>
    <w:rsid w:val="00111E45"/>
    <w:rsid w:val="00112B84"/>
    <w:rsid w:val="00113D5B"/>
    <w:rsid w:val="00113EFD"/>
    <w:rsid w:val="00113F8F"/>
    <w:rsid w:val="001205DE"/>
    <w:rsid w:val="001214A0"/>
    <w:rsid w:val="001349DB"/>
    <w:rsid w:val="001361CD"/>
    <w:rsid w:val="00136E58"/>
    <w:rsid w:val="00153769"/>
    <w:rsid w:val="00156525"/>
    <w:rsid w:val="00161325"/>
    <w:rsid w:val="0017295E"/>
    <w:rsid w:val="00180C11"/>
    <w:rsid w:val="001836BE"/>
    <w:rsid w:val="001862D3"/>
    <w:rsid w:val="001875B1"/>
    <w:rsid w:val="00196949"/>
    <w:rsid w:val="001D0800"/>
    <w:rsid w:val="001D4A3E"/>
    <w:rsid w:val="001E0F67"/>
    <w:rsid w:val="001E416D"/>
    <w:rsid w:val="00201337"/>
    <w:rsid w:val="002022EA"/>
    <w:rsid w:val="00205B17"/>
    <w:rsid w:val="00205D9B"/>
    <w:rsid w:val="002121C7"/>
    <w:rsid w:val="002204DA"/>
    <w:rsid w:val="0022371A"/>
    <w:rsid w:val="00233FEB"/>
    <w:rsid w:val="00236556"/>
    <w:rsid w:val="0024375D"/>
    <w:rsid w:val="0025141E"/>
    <w:rsid w:val="002520AD"/>
    <w:rsid w:val="00257DF8"/>
    <w:rsid w:val="00257E4A"/>
    <w:rsid w:val="0027175D"/>
    <w:rsid w:val="00274ADD"/>
    <w:rsid w:val="00280DE0"/>
    <w:rsid w:val="00292085"/>
    <w:rsid w:val="002974BA"/>
    <w:rsid w:val="002A0801"/>
    <w:rsid w:val="002A29D4"/>
    <w:rsid w:val="002A689F"/>
    <w:rsid w:val="002B598C"/>
    <w:rsid w:val="002C5134"/>
    <w:rsid w:val="002C7B21"/>
    <w:rsid w:val="002E22F4"/>
    <w:rsid w:val="002E4993"/>
    <w:rsid w:val="002E5BAC"/>
    <w:rsid w:val="002E7635"/>
    <w:rsid w:val="002F265A"/>
    <w:rsid w:val="002F3536"/>
    <w:rsid w:val="002F5DA2"/>
    <w:rsid w:val="003028AF"/>
    <w:rsid w:val="00305EFE"/>
    <w:rsid w:val="00313D85"/>
    <w:rsid w:val="0031400E"/>
    <w:rsid w:val="00315CE3"/>
    <w:rsid w:val="00320639"/>
    <w:rsid w:val="003251FE"/>
    <w:rsid w:val="003274DB"/>
    <w:rsid w:val="00327ADA"/>
    <w:rsid w:val="00327FBF"/>
    <w:rsid w:val="0036382D"/>
    <w:rsid w:val="00367068"/>
    <w:rsid w:val="00380350"/>
    <w:rsid w:val="00380B4E"/>
    <w:rsid w:val="00380F03"/>
    <w:rsid w:val="003816E4"/>
    <w:rsid w:val="00383EE9"/>
    <w:rsid w:val="003840BF"/>
    <w:rsid w:val="0038528A"/>
    <w:rsid w:val="0038629E"/>
    <w:rsid w:val="00397808"/>
    <w:rsid w:val="003A30F5"/>
    <w:rsid w:val="003A368B"/>
    <w:rsid w:val="003A7759"/>
    <w:rsid w:val="003B03EA"/>
    <w:rsid w:val="003C0749"/>
    <w:rsid w:val="003C7C34"/>
    <w:rsid w:val="003D0F37"/>
    <w:rsid w:val="003D5150"/>
    <w:rsid w:val="003E3151"/>
    <w:rsid w:val="003F191B"/>
    <w:rsid w:val="003F1C3A"/>
    <w:rsid w:val="003F1ECC"/>
    <w:rsid w:val="003F583F"/>
    <w:rsid w:val="0042518D"/>
    <w:rsid w:val="0042639D"/>
    <w:rsid w:val="00434423"/>
    <w:rsid w:val="00441393"/>
    <w:rsid w:val="00447CF0"/>
    <w:rsid w:val="00447E14"/>
    <w:rsid w:val="00456F10"/>
    <w:rsid w:val="00465491"/>
    <w:rsid w:val="00480D65"/>
    <w:rsid w:val="00492A8D"/>
    <w:rsid w:val="004D0799"/>
    <w:rsid w:val="004E1D57"/>
    <w:rsid w:val="004E2F16"/>
    <w:rsid w:val="004F16C9"/>
    <w:rsid w:val="004F7CCE"/>
    <w:rsid w:val="00503044"/>
    <w:rsid w:val="0050650A"/>
    <w:rsid w:val="00513460"/>
    <w:rsid w:val="00523666"/>
    <w:rsid w:val="00526234"/>
    <w:rsid w:val="00557434"/>
    <w:rsid w:val="00580763"/>
    <w:rsid w:val="005871F3"/>
    <w:rsid w:val="00595415"/>
    <w:rsid w:val="00597652"/>
    <w:rsid w:val="005A080B"/>
    <w:rsid w:val="005A3D74"/>
    <w:rsid w:val="005A7BDC"/>
    <w:rsid w:val="005B12A5"/>
    <w:rsid w:val="005B2163"/>
    <w:rsid w:val="005B7F7E"/>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65C35"/>
    <w:rsid w:val="00666061"/>
    <w:rsid w:val="00667424"/>
    <w:rsid w:val="00667792"/>
    <w:rsid w:val="00671677"/>
    <w:rsid w:val="00673EA7"/>
    <w:rsid w:val="00674DCF"/>
    <w:rsid w:val="006750F2"/>
    <w:rsid w:val="00676E16"/>
    <w:rsid w:val="0068553C"/>
    <w:rsid w:val="00685F34"/>
    <w:rsid w:val="00687E10"/>
    <w:rsid w:val="006975A8"/>
    <w:rsid w:val="006A2EC5"/>
    <w:rsid w:val="006A5D9D"/>
    <w:rsid w:val="006B767B"/>
    <w:rsid w:val="006E0818"/>
    <w:rsid w:val="006E0E7D"/>
    <w:rsid w:val="006F032D"/>
    <w:rsid w:val="006F1C14"/>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F7544"/>
    <w:rsid w:val="00800995"/>
    <w:rsid w:val="00815E10"/>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72C3"/>
    <w:rsid w:val="008A6149"/>
    <w:rsid w:val="008B501C"/>
    <w:rsid w:val="008C27BE"/>
    <w:rsid w:val="008C33B5"/>
    <w:rsid w:val="008D1B79"/>
    <w:rsid w:val="008D2314"/>
    <w:rsid w:val="008E1F69"/>
    <w:rsid w:val="008E54F8"/>
    <w:rsid w:val="008E5E93"/>
    <w:rsid w:val="008F57D8"/>
    <w:rsid w:val="00902834"/>
    <w:rsid w:val="00913B44"/>
    <w:rsid w:val="00914E26"/>
    <w:rsid w:val="0091590F"/>
    <w:rsid w:val="009249A2"/>
    <w:rsid w:val="00924ABF"/>
    <w:rsid w:val="0092505C"/>
    <w:rsid w:val="0092540C"/>
    <w:rsid w:val="00925E0F"/>
    <w:rsid w:val="00931A57"/>
    <w:rsid w:val="009414E6"/>
    <w:rsid w:val="0094549B"/>
    <w:rsid w:val="00945B52"/>
    <w:rsid w:val="009462B7"/>
    <w:rsid w:val="0095330D"/>
    <w:rsid w:val="00956797"/>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0CCB"/>
    <w:rsid w:val="009C25D3"/>
    <w:rsid w:val="009C26F8"/>
    <w:rsid w:val="009C4F93"/>
    <w:rsid w:val="009C609E"/>
    <w:rsid w:val="009E16EC"/>
    <w:rsid w:val="009E417E"/>
    <w:rsid w:val="009E4A4D"/>
    <w:rsid w:val="009F081F"/>
    <w:rsid w:val="00A03913"/>
    <w:rsid w:val="00A11268"/>
    <w:rsid w:val="00A13E56"/>
    <w:rsid w:val="00A24838"/>
    <w:rsid w:val="00A40526"/>
    <w:rsid w:val="00A4308C"/>
    <w:rsid w:val="00A4469B"/>
    <w:rsid w:val="00A549B3"/>
    <w:rsid w:val="00A619B1"/>
    <w:rsid w:val="00A660F5"/>
    <w:rsid w:val="00A668D2"/>
    <w:rsid w:val="00A72ED7"/>
    <w:rsid w:val="00A8083F"/>
    <w:rsid w:val="00A84CE0"/>
    <w:rsid w:val="00A90D86"/>
    <w:rsid w:val="00A93103"/>
    <w:rsid w:val="00AA3E01"/>
    <w:rsid w:val="00AA7005"/>
    <w:rsid w:val="00AB46CD"/>
    <w:rsid w:val="00AB4A21"/>
    <w:rsid w:val="00AB4FB9"/>
    <w:rsid w:val="00AB7C61"/>
    <w:rsid w:val="00AC1940"/>
    <w:rsid w:val="00AC33A2"/>
    <w:rsid w:val="00AD3A76"/>
    <w:rsid w:val="00AD4E86"/>
    <w:rsid w:val="00AE65F1"/>
    <w:rsid w:val="00AE6BB4"/>
    <w:rsid w:val="00AE74AD"/>
    <w:rsid w:val="00AF159C"/>
    <w:rsid w:val="00B01873"/>
    <w:rsid w:val="00B03F1C"/>
    <w:rsid w:val="00B153AD"/>
    <w:rsid w:val="00B17253"/>
    <w:rsid w:val="00B249F1"/>
    <w:rsid w:val="00B31A41"/>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EE1"/>
    <w:rsid w:val="00BE5568"/>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6F86"/>
    <w:rsid w:val="00D47405"/>
    <w:rsid w:val="00D61E0B"/>
    <w:rsid w:val="00D653B1"/>
    <w:rsid w:val="00D67ABF"/>
    <w:rsid w:val="00D74AE1"/>
    <w:rsid w:val="00D85124"/>
    <w:rsid w:val="00D865A8"/>
    <w:rsid w:val="00D92C2D"/>
    <w:rsid w:val="00D95BDA"/>
    <w:rsid w:val="00DA17CD"/>
    <w:rsid w:val="00DB0ABB"/>
    <w:rsid w:val="00DB25B3"/>
    <w:rsid w:val="00DB50E4"/>
    <w:rsid w:val="00DC48A5"/>
    <w:rsid w:val="00DC542F"/>
    <w:rsid w:val="00DC6D2F"/>
    <w:rsid w:val="00DE0893"/>
    <w:rsid w:val="00DE2814"/>
    <w:rsid w:val="00DF2E96"/>
    <w:rsid w:val="00E01272"/>
    <w:rsid w:val="00E03846"/>
    <w:rsid w:val="00E14AC9"/>
    <w:rsid w:val="00E20A7D"/>
    <w:rsid w:val="00E27A2F"/>
    <w:rsid w:val="00E42A94"/>
    <w:rsid w:val="00E448C8"/>
    <w:rsid w:val="00E44BE8"/>
    <w:rsid w:val="00E458BF"/>
    <w:rsid w:val="00E4733B"/>
    <w:rsid w:val="00E56440"/>
    <w:rsid w:val="00E637DD"/>
    <w:rsid w:val="00E67125"/>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7D7"/>
    <w:rsid w:val="00EF7AB3"/>
    <w:rsid w:val="00F00376"/>
    <w:rsid w:val="00F02F9B"/>
    <w:rsid w:val="00F15682"/>
    <w:rsid w:val="00F157E2"/>
    <w:rsid w:val="00F15E95"/>
    <w:rsid w:val="00F20E5E"/>
    <w:rsid w:val="00F41744"/>
    <w:rsid w:val="00F42554"/>
    <w:rsid w:val="00F527AC"/>
    <w:rsid w:val="00F573F5"/>
    <w:rsid w:val="00F61D83"/>
    <w:rsid w:val="00F65DD1"/>
    <w:rsid w:val="00F70611"/>
    <w:rsid w:val="00F707B3"/>
    <w:rsid w:val="00F71135"/>
    <w:rsid w:val="00F77615"/>
    <w:rsid w:val="00F90461"/>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D47405"/>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4"/>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4"/>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D47405"/>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D47405"/>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character" w:styleId="Strong">
    <w:name w:val="Strong"/>
    <w:rsid w:val="009C0C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92312-4947-487D-AED8-3A6597B01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1824</Words>
  <Characters>10402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12202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cp:lastPrinted>2016-02-11T12:10:00Z</cp:lastPrinted>
  <dcterms:created xsi:type="dcterms:W3CDTF">2017-03-04T18:13:00Z</dcterms:created>
  <dcterms:modified xsi:type="dcterms:W3CDTF">2017-03-04T18:14:00Z</dcterms:modified>
  <cp:category/>
</cp:coreProperties>
</file>